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C112E" w14:textId="138D2016" w:rsidR="00BB7C56" w:rsidRPr="00BB47C7" w:rsidRDefault="00255429" w:rsidP="00BB7C56">
      <w:pPr>
        <w:jc w:val="center"/>
        <w:rPr>
          <w:rFonts w:asciiTheme="minorHAnsi" w:hAnsiTheme="minorHAnsi" w:cs="Arial"/>
          <w:b/>
          <w:sz w:val="44"/>
          <w:szCs w:val="44"/>
        </w:rPr>
      </w:pPr>
      <w:bookmarkStart w:id="0" w:name="_GoBack"/>
      <w:bookmarkEnd w:id="0"/>
      <w:r>
        <w:rPr>
          <w:rFonts w:asciiTheme="minorHAnsi" w:hAnsiTheme="minorHAnsi" w:cs="Arial"/>
          <w:b/>
          <w:sz w:val="44"/>
          <w:szCs w:val="44"/>
        </w:rPr>
        <w:t>NÁVRH RÁMCOVÉ</w:t>
      </w:r>
      <w:r w:rsidR="00BB7C56" w:rsidRPr="00BB47C7">
        <w:rPr>
          <w:rFonts w:asciiTheme="minorHAnsi" w:hAnsiTheme="minorHAnsi" w:cs="Arial"/>
          <w:b/>
          <w:sz w:val="44"/>
          <w:szCs w:val="44"/>
        </w:rPr>
        <w:t xml:space="preserve"> </w:t>
      </w:r>
      <w:r>
        <w:rPr>
          <w:rFonts w:asciiTheme="minorHAnsi" w:hAnsiTheme="minorHAnsi" w:cs="Arial"/>
          <w:b/>
          <w:sz w:val="44"/>
          <w:szCs w:val="44"/>
        </w:rPr>
        <w:t>DOHODY</w:t>
      </w:r>
    </w:p>
    <w:p w14:paraId="7AC775F4" w14:textId="77777777" w:rsidR="00D305EF" w:rsidRDefault="00D305EF" w:rsidP="00BB7C56">
      <w:pPr>
        <w:spacing w:before="120" w:line="276" w:lineRule="auto"/>
        <w:jc w:val="center"/>
        <w:rPr>
          <w:rFonts w:asciiTheme="minorHAnsi" w:hAnsiTheme="minorHAnsi" w:cs="Arial"/>
          <w:b/>
          <w:sz w:val="21"/>
          <w:szCs w:val="21"/>
        </w:rPr>
      </w:pPr>
    </w:p>
    <w:p w14:paraId="176BCA96" w14:textId="62EDDBB8" w:rsidR="00B065B3" w:rsidRDefault="00D8665E" w:rsidP="00D8665E">
      <w:pPr>
        <w:spacing w:before="120" w:line="276" w:lineRule="auto"/>
        <w:jc w:val="both"/>
        <w:rPr>
          <w:rFonts w:asciiTheme="minorHAnsi" w:hAnsiTheme="minorHAnsi" w:cs="Arial"/>
          <w:b/>
          <w:color w:val="000000"/>
          <w:sz w:val="21"/>
          <w:szCs w:val="21"/>
        </w:rPr>
      </w:pPr>
      <w:r>
        <w:rPr>
          <w:rFonts w:asciiTheme="minorHAnsi" w:hAnsiTheme="minorHAnsi" w:cs="Arial"/>
          <w:b/>
          <w:sz w:val="21"/>
          <w:szCs w:val="21"/>
        </w:rPr>
        <w:t xml:space="preserve">uzavřená 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v souladu s ustanovením § 2079 a násl. zákona č. 89/2012 Sb., občanský zákoník (dále jen „občanský zákoník“), ve znění pozdějších právních předpisů, a v</w:t>
      </w:r>
      <w:r>
        <w:rPr>
          <w:rFonts w:asciiTheme="minorHAnsi" w:hAnsiTheme="minorHAnsi" w:cs="Arial"/>
          <w:b/>
          <w:sz w:val="21"/>
          <w:szCs w:val="21"/>
        </w:rPr>
        <w:t> 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souladu</w:t>
      </w:r>
      <w:r>
        <w:rPr>
          <w:rFonts w:asciiTheme="minorHAnsi" w:hAnsiTheme="minorHAnsi" w:cs="Arial"/>
          <w:b/>
          <w:sz w:val="21"/>
          <w:szCs w:val="21"/>
        </w:rPr>
        <w:t xml:space="preserve"> s ustanovením § 131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 xml:space="preserve"> </w:t>
      </w:r>
      <w:r>
        <w:rPr>
          <w:rFonts w:asciiTheme="minorHAnsi" w:hAnsiTheme="minorHAnsi" w:cs="Arial"/>
          <w:b/>
          <w:color w:val="000000"/>
          <w:sz w:val="21"/>
          <w:szCs w:val="21"/>
        </w:rPr>
        <w:t>zákona</w:t>
      </w:r>
      <w:r w:rsidR="00BB7C56" w:rsidRPr="00211C28">
        <w:rPr>
          <w:rFonts w:asciiTheme="minorHAnsi" w:hAnsiTheme="minorHAnsi" w:cs="Arial"/>
          <w:b/>
          <w:color w:val="000000"/>
          <w:sz w:val="21"/>
          <w:szCs w:val="21"/>
        </w:rPr>
        <w:t xml:space="preserve"> č. 134/2016 Sb., o zadávání veřejných zakázek (dále jen „ZZVZ“) </w:t>
      </w:r>
    </w:p>
    <w:p w14:paraId="671C883B" w14:textId="77777777" w:rsidR="00017482" w:rsidRPr="00017482" w:rsidRDefault="00017482" w:rsidP="00017482"/>
    <w:p w14:paraId="64A721C5" w14:textId="0474F34A" w:rsidR="00D305EF" w:rsidRDefault="00D8665E" w:rsidP="00C96FCA">
      <w:pPr>
        <w:pStyle w:val="Nadpis1"/>
        <w:rPr>
          <w:sz w:val="22"/>
        </w:rPr>
      </w:pPr>
      <w:r w:rsidRPr="00D8665E">
        <w:t>SMLUVNÍ STRANY</w:t>
      </w:r>
    </w:p>
    <w:p w14:paraId="5CA497B0" w14:textId="08163D4C" w:rsidR="00BB47C7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Kupující:</w:t>
      </w:r>
      <w:r w:rsidRPr="00BB47C7">
        <w:rPr>
          <w:rFonts w:asciiTheme="minorHAnsi" w:hAnsiTheme="minorHAnsi" w:cstheme="minorHAnsi"/>
          <w:sz w:val="22"/>
          <w:szCs w:val="22"/>
        </w:rPr>
        <w:t xml:space="preserve">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>Centrální nákup</w:t>
      </w:r>
      <w:r w:rsidR="000F0A21">
        <w:rPr>
          <w:rFonts w:asciiTheme="minorHAnsi" w:hAnsiTheme="minorHAnsi" w:cstheme="minorHAnsi"/>
          <w:b/>
          <w:sz w:val="22"/>
          <w:szCs w:val="22"/>
        </w:rPr>
        <w:t xml:space="preserve"> Plzeňského kraje</w:t>
      </w:r>
      <w:r w:rsidRPr="00BB47C7">
        <w:rPr>
          <w:rFonts w:asciiTheme="minorHAnsi" w:hAnsiTheme="minorHAnsi" w:cstheme="minorHAnsi"/>
          <w:b/>
          <w:sz w:val="22"/>
          <w:szCs w:val="22"/>
        </w:rPr>
        <w:t>, příspěvková organizace</w:t>
      </w:r>
    </w:p>
    <w:p w14:paraId="315C2423" w14:textId="6758401A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Pr="00BB47C7">
        <w:rPr>
          <w:rFonts w:asciiTheme="minorHAnsi" w:hAnsiTheme="minorHAnsi" w:cstheme="minorHAnsi"/>
          <w:sz w:val="22"/>
          <w:szCs w:val="22"/>
        </w:rPr>
        <w:tab/>
        <w:t>Vejprnická 663/56, 318 00 Plzeň</w:t>
      </w:r>
    </w:p>
    <w:p w14:paraId="36E32D74" w14:textId="3848594C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 OR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sp. zn. </w:t>
      </w:r>
      <w:proofErr w:type="spellStart"/>
      <w:r>
        <w:rPr>
          <w:rFonts w:asciiTheme="minorHAnsi" w:hAnsiTheme="minorHAnsi" w:cstheme="minorHAnsi"/>
          <w:sz w:val="22"/>
          <w:szCs w:val="22"/>
        </w:rPr>
        <w:t>Pr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723 vedená u Krajského soudu v Plzni</w:t>
      </w:r>
    </w:p>
    <w:p w14:paraId="445393B5" w14:textId="7CB48FC7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IČO: </w:t>
      </w:r>
      <w:r w:rsidRPr="00BB47C7">
        <w:rPr>
          <w:rFonts w:asciiTheme="minorHAnsi" w:hAnsiTheme="minorHAnsi" w:cstheme="minorHAnsi"/>
          <w:sz w:val="22"/>
          <w:szCs w:val="22"/>
        </w:rPr>
        <w:tab/>
        <w:t>72046635</w:t>
      </w:r>
    </w:p>
    <w:p w14:paraId="5556550E" w14:textId="35FCB709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  <w:t>Mgr. Bc. Jana Dubcová, ředitelka</w:t>
      </w:r>
    </w:p>
    <w:p w14:paraId="4F02E90E" w14:textId="3ED2396C" w:rsidR="00BB47C7" w:rsidRPr="00D8665E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Kontaktní osoba: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="00E65AA5">
        <w:rPr>
          <w:rFonts w:asciiTheme="minorHAnsi" w:hAnsiTheme="minorHAnsi" w:cstheme="minorHAnsi"/>
          <w:sz w:val="22"/>
          <w:szCs w:val="22"/>
        </w:rPr>
        <w:t xml:space="preserve">Bc. Petra Matějková, </w:t>
      </w:r>
      <w:r w:rsidR="000B02F9">
        <w:rPr>
          <w:rFonts w:asciiTheme="minorHAnsi" w:hAnsiTheme="minorHAnsi" w:cstheme="minorHAnsi"/>
          <w:sz w:val="22"/>
          <w:szCs w:val="22"/>
        </w:rPr>
        <w:t>odborná referentka, petra.matejkova@cnpk.cz</w:t>
      </w:r>
    </w:p>
    <w:p w14:paraId="63162A54" w14:textId="2F9014D2" w:rsidR="00D8665E" w:rsidRPr="00D8665E" w:rsidRDefault="00D8665E" w:rsidP="00DA77F1">
      <w:pPr>
        <w:spacing w:before="240" w:after="240"/>
        <w:rPr>
          <w:rFonts w:asciiTheme="minorHAnsi" w:hAnsiTheme="minorHAnsi" w:cstheme="minorHAnsi"/>
          <w:sz w:val="22"/>
          <w:szCs w:val="22"/>
        </w:rPr>
      </w:pPr>
      <w:r w:rsidRPr="00D8665E">
        <w:rPr>
          <w:rFonts w:asciiTheme="minorHAnsi" w:hAnsiTheme="minorHAnsi" w:cstheme="minorHAnsi"/>
          <w:sz w:val="22"/>
          <w:szCs w:val="22"/>
        </w:rPr>
        <w:t>a</w:t>
      </w:r>
    </w:p>
    <w:p w14:paraId="3DB39F6B" w14:textId="65D6E5F5" w:rsidR="004B2C3B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Prodávající:</w:t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="00E65AA5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2EF7A3D7" w14:textId="5310C255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E65AA5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1181F704" w14:textId="77777777" w:rsidR="00E65AA5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 OR: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E65AA5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  <w:r w:rsidR="00E65AA5" w:rsidRPr="00BB47C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86AF81" w14:textId="133A3A64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IČO: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E65AA5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0507D317" w14:textId="6A989AB2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E65AA5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1839CA23" w14:textId="1D51FFF2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Kontaktní </w:t>
      </w:r>
      <w:r w:rsidR="00347BCF">
        <w:rPr>
          <w:rFonts w:asciiTheme="minorHAnsi" w:hAnsiTheme="minorHAnsi" w:cstheme="minorHAnsi"/>
          <w:sz w:val="22"/>
          <w:szCs w:val="22"/>
        </w:rPr>
        <w:t xml:space="preserve">odpovědná </w:t>
      </w:r>
      <w:r>
        <w:rPr>
          <w:rFonts w:asciiTheme="minorHAnsi" w:hAnsiTheme="minorHAnsi" w:cstheme="minorHAnsi"/>
          <w:sz w:val="22"/>
          <w:szCs w:val="22"/>
        </w:rPr>
        <w:t xml:space="preserve">osoba: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E65AA5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7C0C5DB4" w14:textId="1033C001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(Jméno, funkce, e-mail, telefon)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E65AA5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0173BD0D" w14:textId="04641F4C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Banka: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E65AA5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28FABBA8" w14:textId="0720F3FE" w:rsidR="00017482" w:rsidRPr="00D8665E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Číslo účtu: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E65AA5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4AF60EEB" w14:textId="4B6598F7" w:rsidR="00BB7C56" w:rsidRPr="00211C28" w:rsidRDefault="0078031F" w:rsidP="00C96FCA">
      <w:pPr>
        <w:pStyle w:val="Nadpis1"/>
      </w:pPr>
      <w:r>
        <w:t>PREAMBULE</w:t>
      </w:r>
    </w:p>
    <w:p w14:paraId="5CA72FE6" w14:textId="0CE6E4FE" w:rsidR="00B67DEE" w:rsidRPr="00B67DEE" w:rsidRDefault="00B67DEE" w:rsidP="000B02F9">
      <w:pPr>
        <w:pStyle w:val="Nadpis2"/>
        <w:rPr>
          <w:b/>
        </w:rPr>
      </w:pPr>
      <w:r w:rsidRPr="00B67DEE">
        <w:t>Rámcová dohoda (dále jen „Dohoda“) je uzavřena na základě</w:t>
      </w:r>
      <w:r w:rsidR="000B02F9">
        <w:t xml:space="preserve"> </w:t>
      </w:r>
      <w:r w:rsidR="00924B94">
        <w:t>veřejné zakázky</w:t>
      </w:r>
      <w:r w:rsidR="000B02F9">
        <w:t xml:space="preserve"> malého rozsahu</w:t>
      </w:r>
      <w:r w:rsidR="00924B94">
        <w:t xml:space="preserve"> pod názvem „</w:t>
      </w:r>
      <w:r w:rsidR="000B02F9" w:rsidRPr="000B02F9">
        <w:rPr>
          <w:rFonts w:asciiTheme="minorHAnsi" w:hAnsiTheme="minorHAnsi" w:cstheme="minorHAnsi"/>
          <w:sz w:val="22"/>
          <w:szCs w:val="22"/>
        </w:rPr>
        <w:t>Dodávka ložního a ostatního prádla pro Plzeňský kraj 2022</w:t>
      </w:r>
      <w:r w:rsidR="00924B94">
        <w:t>“</w:t>
      </w:r>
      <w:r w:rsidRPr="00B67DEE">
        <w:t>.</w:t>
      </w:r>
    </w:p>
    <w:p w14:paraId="14E5854A" w14:textId="142471E3" w:rsidR="00BB7C56" w:rsidRPr="00B67DEE" w:rsidRDefault="00111261" w:rsidP="004C241C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Dohoda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je uzavírána mezi kupujícím, jakožto centrálním zadavatelem, který uzavírá </w:t>
      </w:r>
      <w:r w:rsidR="00924B94">
        <w:rPr>
          <w:rFonts w:asciiTheme="minorHAnsi" w:hAnsiTheme="minorHAnsi" w:cstheme="minorHAnsi"/>
          <w:sz w:val="22"/>
          <w:szCs w:val="22"/>
        </w:rPr>
        <w:t>D</w:t>
      </w:r>
      <w:r w:rsidRPr="00B67DEE">
        <w:rPr>
          <w:rFonts w:asciiTheme="minorHAnsi" w:hAnsiTheme="minorHAnsi" w:cstheme="minorHAnsi"/>
          <w:sz w:val="22"/>
          <w:szCs w:val="22"/>
        </w:rPr>
        <w:t>ohodu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jménem a na účet zadav</w:t>
      </w:r>
      <w:r w:rsidR="007728D3" w:rsidRPr="00B67DEE">
        <w:rPr>
          <w:rFonts w:asciiTheme="minorHAnsi" w:hAnsiTheme="minorHAnsi" w:cstheme="minorHAnsi"/>
          <w:sz w:val="22"/>
          <w:szCs w:val="22"/>
        </w:rPr>
        <w:t>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telů, </w:t>
      </w:r>
      <w:r w:rsidR="00D45F34" w:rsidRPr="00B67DEE">
        <w:rPr>
          <w:rFonts w:asciiTheme="minorHAnsi" w:hAnsiTheme="minorHAnsi" w:cstheme="minorHAnsi"/>
          <w:sz w:val="22"/>
          <w:szCs w:val="22"/>
        </w:rPr>
        <w:t>pr</w:t>
      </w:r>
      <w:r w:rsidR="00863B18" w:rsidRPr="00B67DEE">
        <w:rPr>
          <w:rFonts w:asciiTheme="minorHAnsi" w:hAnsiTheme="minorHAnsi" w:cstheme="minorHAnsi"/>
          <w:sz w:val="22"/>
          <w:szCs w:val="22"/>
        </w:rPr>
        <w:t>o něž bylo provedeno p</w:t>
      </w:r>
      <w:r w:rsidR="00924B94">
        <w:rPr>
          <w:rFonts w:asciiTheme="minorHAnsi" w:hAnsiTheme="minorHAnsi" w:cstheme="minorHAnsi"/>
          <w:sz w:val="22"/>
          <w:szCs w:val="22"/>
        </w:rPr>
        <w:t>optávkové</w:t>
      </w:r>
      <w:r w:rsidR="000B02F9">
        <w:rPr>
          <w:rFonts w:asciiTheme="minorHAnsi" w:hAnsiTheme="minorHAnsi" w:cstheme="minorHAnsi"/>
          <w:sz w:val="22"/>
          <w:szCs w:val="22"/>
        </w:rPr>
        <w:t xml:space="preserve"> </w:t>
      </w:r>
      <w:r w:rsidR="00BB7C56" w:rsidRPr="00B67DEE">
        <w:rPr>
          <w:rFonts w:asciiTheme="minorHAnsi" w:hAnsiTheme="minorHAnsi" w:cstheme="minorHAnsi"/>
          <w:sz w:val="22"/>
          <w:szCs w:val="22"/>
        </w:rPr>
        <w:t>na předmětnou VZ, tj. na úče</w:t>
      </w:r>
      <w:r w:rsidR="00924B94">
        <w:rPr>
          <w:rFonts w:asciiTheme="minorHAnsi" w:hAnsiTheme="minorHAnsi" w:cstheme="minorHAnsi"/>
          <w:sz w:val="22"/>
          <w:szCs w:val="22"/>
        </w:rPr>
        <w:t>t tzv. zúčastněných zadavatelů (</w:t>
      </w:r>
      <w:r w:rsidR="00E91883">
        <w:rPr>
          <w:rFonts w:asciiTheme="minorHAnsi" w:hAnsiTheme="minorHAnsi" w:cstheme="minorHAnsi"/>
          <w:sz w:val="22"/>
          <w:szCs w:val="22"/>
        </w:rPr>
        <w:t xml:space="preserve">dílčích kupujících - </w:t>
      </w:r>
      <w:r w:rsidR="00924B94">
        <w:rPr>
          <w:rFonts w:asciiTheme="minorHAnsi" w:hAnsiTheme="minorHAnsi" w:cstheme="minorHAnsi"/>
          <w:sz w:val="22"/>
          <w:szCs w:val="22"/>
        </w:rPr>
        <w:t>organizací PK), kteří jsou uvedeni v </w:t>
      </w:r>
      <w:r w:rsidR="00924B94" w:rsidRPr="000C7DF1">
        <w:rPr>
          <w:rFonts w:asciiTheme="minorHAnsi" w:hAnsiTheme="minorHAnsi" w:cstheme="minorHAnsi"/>
          <w:sz w:val="22"/>
          <w:szCs w:val="22"/>
        </w:rPr>
        <w:t xml:space="preserve">příloze č. </w:t>
      </w:r>
      <w:r w:rsidR="000B02F9" w:rsidRPr="000C7DF1">
        <w:rPr>
          <w:rFonts w:asciiTheme="minorHAnsi" w:hAnsiTheme="minorHAnsi" w:cstheme="minorHAnsi"/>
          <w:sz w:val="22"/>
          <w:szCs w:val="22"/>
        </w:rPr>
        <w:t>5</w:t>
      </w:r>
      <w:r w:rsidR="00924B94">
        <w:rPr>
          <w:rFonts w:asciiTheme="minorHAnsi" w:hAnsiTheme="minorHAnsi" w:cstheme="minorHAnsi"/>
          <w:sz w:val="22"/>
          <w:szCs w:val="22"/>
        </w:rPr>
        <w:t xml:space="preserve"> Výzvy k podání nabídky u výše uvedené VZ 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a prodávajícím, který </w:t>
      </w:r>
      <w:r w:rsidR="00924B94">
        <w:rPr>
          <w:rFonts w:asciiTheme="minorHAnsi" w:hAnsiTheme="minorHAnsi" w:cstheme="minorHAnsi"/>
          <w:sz w:val="22"/>
          <w:szCs w:val="22"/>
        </w:rPr>
        <w:t xml:space="preserve">byl vybrán v této veřejné zakázce. </w:t>
      </w:r>
      <w:r w:rsidR="00124299">
        <w:rPr>
          <w:rFonts w:asciiTheme="minorHAnsi" w:hAnsiTheme="minorHAnsi" w:cstheme="minorHAnsi"/>
          <w:sz w:val="22"/>
          <w:szCs w:val="22"/>
        </w:rPr>
        <w:t xml:space="preserve">Dílčí kupující se stává účastníkem této Dohody okamžikem doručení první objednávky prodávajícímu. </w:t>
      </w:r>
    </w:p>
    <w:p w14:paraId="1429872E" w14:textId="7E8059EA" w:rsidR="00B065B3" w:rsidRPr="00211C28" w:rsidRDefault="0078031F" w:rsidP="00C96FCA">
      <w:pPr>
        <w:pStyle w:val="Nadpis1"/>
      </w:pPr>
      <w:r w:rsidRPr="00211C28">
        <w:lastRenderedPageBreak/>
        <w:t xml:space="preserve">PŘEDMĚT </w:t>
      </w:r>
      <w:r>
        <w:t>DOHODY</w:t>
      </w:r>
    </w:p>
    <w:p w14:paraId="1833A297" w14:textId="247A7124" w:rsidR="002A656E" w:rsidRPr="0078031F" w:rsidRDefault="002A656E" w:rsidP="0078031F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78031F">
        <w:rPr>
          <w:rFonts w:asciiTheme="minorHAnsi" w:hAnsiTheme="minorHAnsi" w:cstheme="minorHAnsi"/>
          <w:sz w:val="22"/>
          <w:szCs w:val="22"/>
        </w:rPr>
        <w:t xml:space="preserve">Předmětem této </w:t>
      </w:r>
      <w:r w:rsidR="00457965" w:rsidRPr="0078031F">
        <w:rPr>
          <w:rFonts w:asciiTheme="minorHAnsi" w:hAnsiTheme="minorHAnsi" w:cstheme="minorHAnsi"/>
          <w:sz w:val="22"/>
          <w:szCs w:val="22"/>
        </w:rPr>
        <w:t>d</w:t>
      </w:r>
      <w:r w:rsidR="00111261" w:rsidRPr="0078031F">
        <w:rPr>
          <w:rFonts w:asciiTheme="minorHAnsi" w:hAnsiTheme="minorHAnsi" w:cstheme="minorHAnsi"/>
          <w:sz w:val="22"/>
          <w:szCs w:val="22"/>
        </w:rPr>
        <w:t>ohody</w:t>
      </w:r>
      <w:r w:rsidRPr="0078031F">
        <w:rPr>
          <w:rFonts w:asciiTheme="minorHAnsi" w:hAnsiTheme="minorHAnsi" w:cstheme="minorHAnsi"/>
          <w:sz w:val="22"/>
          <w:szCs w:val="22"/>
        </w:rPr>
        <w:t xml:space="preserve"> jsou dodávky </w:t>
      </w:r>
      <w:r w:rsidR="000B02F9">
        <w:rPr>
          <w:rFonts w:asciiTheme="minorHAnsi" w:hAnsiTheme="minorHAnsi" w:cstheme="minorHAnsi"/>
          <w:sz w:val="22"/>
          <w:szCs w:val="22"/>
        </w:rPr>
        <w:t>ložního prádla</w:t>
      </w:r>
      <w:r w:rsidRPr="0078031F">
        <w:rPr>
          <w:rFonts w:asciiTheme="minorHAnsi" w:hAnsiTheme="minorHAnsi" w:cstheme="minorHAnsi"/>
          <w:sz w:val="22"/>
          <w:szCs w:val="22"/>
        </w:rPr>
        <w:t xml:space="preserve"> (dále jen „zboží“) podle aktuálních potřeb</w:t>
      </w:r>
      <w:r w:rsidR="00E91883">
        <w:rPr>
          <w:rFonts w:asciiTheme="minorHAnsi" w:hAnsiTheme="minorHAnsi" w:cstheme="minorHAnsi"/>
          <w:sz w:val="22"/>
          <w:szCs w:val="22"/>
        </w:rPr>
        <w:t xml:space="preserve"> dílčích k</w:t>
      </w:r>
      <w:r w:rsidR="006465E8" w:rsidRPr="0078031F">
        <w:rPr>
          <w:rFonts w:asciiTheme="minorHAnsi" w:hAnsiTheme="minorHAnsi" w:cstheme="minorHAnsi"/>
          <w:sz w:val="22"/>
          <w:szCs w:val="22"/>
        </w:rPr>
        <w:t>upujících</w:t>
      </w:r>
      <w:r w:rsidRPr="0078031F">
        <w:rPr>
          <w:rFonts w:asciiTheme="minorHAnsi" w:hAnsiTheme="minorHAnsi" w:cstheme="minorHAnsi"/>
          <w:sz w:val="22"/>
          <w:szCs w:val="22"/>
        </w:rPr>
        <w:t xml:space="preserve">, v požadované kvalitě, vymezeném rozsahu a ve stanovených termínech. </w:t>
      </w:r>
      <w:r w:rsidR="00111261" w:rsidRPr="0078031F">
        <w:rPr>
          <w:rFonts w:asciiTheme="minorHAnsi" w:hAnsiTheme="minorHAnsi" w:cstheme="minorHAnsi"/>
          <w:sz w:val="22"/>
          <w:szCs w:val="22"/>
        </w:rPr>
        <w:t>Dohoda</w:t>
      </w:r>
      <w:r w:rsidRPr="0078031F">
        <w:rPr>
          <w:rFonts w:asciiTheme="minorHAnsi" w:hAnsiTheme="minorHAnsi" w:cstheme="minorHAnsi"/>
          <w:sz w:val="22"/>
          <w:szCs w:val="22"/>
        </w:rPr>
        <w:t xml:space="preserve"> sjednává podmínky, za kterých budou po dobu trvání </w:t>
      </w:r>
      <w:r w:rsidR="00457965" w:rsidRPr="0078031F">
        <w:rPr>
          <w:rFonts w:asciiTheme="minorHAnsi" w:hAnsiTheme="minorHAnsi" w:cstheme="minorHAnsi"/>
          <w:sz w:val="22"/>
          <w:szCs w:val="22"/>
        </w:rPr>
        <w:t>d</w:t>
      </w:r>
      <w:r w:rsidR="00111261" w:rsidRPr="0078031F">
        <w:rPr>
          <w:rFonts w:asciiTheme="minorHAnsi" w:hAnsiTheme="minorHAnsi" w:cstheme="minorHAnsi"/>
          <w:sz w:val="22"/>
          <w:szCs w:val="22"/>
        </w:rPr>
        <w:t>ohody</w:t>
      </w:r>
      <w:r w:rsidRPr="0078031F">
        <w:rPr>
          <w:rFonts w:asciiTheme="minorHAnsi" w:hAnsiTheme="minorHAnsi" w:cstheme="minorHAnsi"/>
          <w:sz w:val="22"/>
          <w:szCs w:val="22"/>
        </w:rPr>
        <w:t xml:space="preserve"> uzavírány jednotlivé </w:t>
      </w:r>
      <w:r w:rsidR="00B07AEA" w:rsidRPr="0078031F">
        <w:rPr>
          <w:rFonts w:asciiTheme="minorHAnsi" w:hAnsiTheme="minorHAnsi" w:cstheme="minorHAnsi"/>
          <w:sz w:val="22"/>
          <w:szCs w:val="22"/>
        </w:rPr>
        <w:t>kupní smlouvy</w:t>
      </w:r>
      <w:r w:rsidRPr="0078031F">
        <w:rPr>
          <w:rFonts w:asciiTheme="minorHAnsi" w:hAnsiTheme="minorHAnsi" w:cstheme="minorHAnsi"/>
          <w:sz w:val="22"/>
          <w:szCs w:val="22"/>
        </w:rPr>
        <w:t xml:space="preserve"> (objednávky) na dodání zboží v požadovaném množství</w:t>
      </w:r>
      <w:r w:rsidR="00876C3E" w:rsidRPr="0078031F">
        <w:rPr>
          <w:rFonts w:asciiTheme="minorHAnsi" w:hAnsiTheme="minorHAnsi" w:cstheme="minorHAnsi"/>
          <w:sz w:val="22"/>
          <w:szCs w:val="22"/>
        </w:rPr>
        <w:t>.</w:t>
      </w:r>
    </w:p>
    <w:p w14:paraId="0FF13B26" w14:textId="31B7F7F9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Zboží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je specifikováno v</w:t>
      </w:r>
      <w:r w:rsidR="0069519A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643A63" w:rsidRPr="00B67DEE">
        <w:rPr>
          <w:rFonts w:asciiTheme="minorHAnsi" w:hAnsiTheme="minorHAnsi" w:cstheme="minorHAnsi"/>
          <w:sz w:val="22"/>
          <w:szCs w:val="22"/>
        </w:rPr>
        <w:t>přílo</w:t>
      </w:r>
      <w:r w:rsidR="0069519A" w:rsidRPr="00B67DEE">
        <w:rPr>
          <w:rFonts w:asciiTheme="minorHAnsi" w:hAnsiTheme="minorHAnsi" w:cstheme="minorHAnsi"/>
          <w:sz w:val="22"/>
          <w:szCs w:val="22"/>
        </w:rPr>
        <w:t>ze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č. </w:t>
      </w:r>
      <w:r w:rsidR="00035039">
        <w:rPr>
          <w:rFonts w:asciiTheme="minorHAnsi" w:hAnsiTheme="minorHAnsi" w:cstheme="minorHAnsi"/>
          <w:sz w:val="22"/>
          <w:szCs w:val="22"/>
        </w:rPr>
        <w:t>1</w:t>
      </w:r>
      <w:r w:rsidR="007D5643">
        <w:rPr>
          <w:rFonts w:asciiTheme="minorHAnsi" w:hAnsiTheme="minorHAnsi" w:cstheme="minorHAnsi"/>
          <w:sz w:val="22"/>
          <w:szCs w:val="22"/>
        </w:rPr>
        <w:t xml:space="preserve"> (</w:t>
      </w:r>
      <w:r w:rsidR="00035039">
        <w:rPr>
          <w:rFonts w:asciiTheme="minorHAnsi" w:hAnsiTheme="minorHAnsi" w:cstheme="minorHAnsi"/>
          <w:sz w:val="22"/>
          <w:szCs w:val="22"/>
        </w:rPr>
        <w:t>Technická specifikace</w:t>
      </w:r>
      <w:r w:rsidR="007D5643">
        <w:rPr>
          <w:rFonts w:asciiTheme="minorHAnsi" w:hAnsiTheme="minorHAnsi" w:cstheme="minorHAnsi"/>
          <w:sz w:val="22"/>
          <w:szCs w:val="22"/>
        </w:rPr>
        <w:t>)</w:t>
      </w:r>
      <w:r w:rsidR="00060B37">
        <w:rPr>
          <w:rFonts w:asciiTheme="minorHAnsi" w:hAnsiTheme="minorHAnsi" w:cstheme="minorHAnsi"/>
          <w:sz w:val="22"/>
          <w:szCs w:val="22"/>
        </w:rPr>
        <w:t xml:space="preserve">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této </w:t>
      </w:r>
      <w:r w:rsidR="00677192" w:rsidRPr="00B67DEE">
        <w:rPr>
          <w:rFonts w:asciiTheme="minorHAnsi" w:hAnsiTheme="minorHAnsi" w:cstheme="minorHAnsi"/>
          <w:sz w:val="22"/>
          <w:szCs w:val="22"/>
        </w:rPr>
        <w:t>dohody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a bude dodáváno na základě jednotlivých objednávek za ceny předložené </w:t>
      </w:r>
      <w:r w:rsidR="007E30CD" w:rsidRPr="00B67DEE">
        <w:rPr>
          <w:rFonts w:asciiTheme="minorHAnsi" w:hAnsiTheme="minorHAnsi" w:cstheme="minorHAnsi"/>
          <w:sz w:val="22"/>
          <w:szCs w:val="22"/>
        </w:rPr>
        <w:t>v</w:t>
      </w:r>
      <w:r w:rsidRPr="00B67DEE">
        <w:rPr>
          <w:rFonts w:asciiTheme="minorHAnsi" w:hAnsiTheme="minorHAnsi" w:cstheme="minorHAnsi"/>
          <w:sz w:val="22"/>
          <w:szCs w:val="22"/>
        </w:rPr>
        <w:t> </w:t>
      </w:r>
      <w:r w:rsidR="007E30CD" w:rsidRPr="00B67DEE">
        <w:rPr>
          <w:rFonts w:asciiTheme="minorHAnsi" w:hAnsiTheme="minorHAnsi" w:cstheme="minorHAnsi"/>
          <w:sz w:val="22"/>
          <w:szCs w:val="22"/>
        </w:rPr>
        <w:t>nabídce</w:t>
      </w:r>
      <w:r w:rsidR="00E91883">
        <w:rPr>
          <w:rFonts w:asciiTheme="minorHAnsi" w:hAnsiTheme="minorHAnsi" w:cstheme="minorHAnsi"/>
          <w:sz w:val="22"/>
          <w:szCs w:val="22"/>
        </w:rPr>
        <w:t xml:space="preserve"> p</w:t>
      </w:r>
      <w:r w:rsidRPr="00B67DEE">
        <w:rPr>
          <w:rFonts w:asciiTheme="minorHAnsi" w:hAnsiTheme="minorHAnsi" w:cstheme="minorHAnsi"/>
          <w:sz w:val="22"/>
          <w:szCs w:val="22"/>
        </w:rPr>
        <w:t xml:space="preserve">rodávajícího </w:t>
      </w:r>
      <w:r w:rsidR="00255429">
        <w:rPr>
          <w:rFonts w:asciiTheme="minorHAnsi" w:hAnsiTheme="minorHAnsi" w:cstheme="minorHAnsi"/>
          <w:sz w:val="22"/>
          <w:szCs w:val="22"/>
        </w:rPr>
        <w:t xml:space="preserve">v uvedené příloze. </w:t>
      </w:r>
    </w:p>
    <w:p w14:paraId="3476CE70" w14:textId="08BB9CD0" w:rsidR="00643A63" w:rsidRPr="00B67DEE" w:rsidRDefault="00643A6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Tato </w:t>
      </w:r>
      <w:r w:rsidR="00457965" w:rsidRPr="00B67DEE">
        <w:rPr>
          <w:rFonts w:asciiTheme="minorHAnsi" w:hAnsiTheme="minorHAnsi" w:cstheme="minorHAnsi"/>
          <w:sz w:val="22"/>
          <w:szCs w:val="22"/>
        </w:rPr>
        <w:t>d</w:t>
      </w:r>
      <w:r w:rsidR="00111261" w:rsidRPr="00B67DEE">
        <w:rPr>
          <w:rFonts w:asciiTheme="minorHAnsi" w:hAnsiTheme="minorHAnsi" w:cstheme="minorHAnsi"/>
          <w:sz w:val="22"/>
          <w:szCs w:val="22"/>
        </w:rPr>
        <w:t>ohoda</w:t>
      </w:r>
      <w:r w:rsidRPr="00B67DEE">
        <w:rPr>
          <w:rFonts w:asciiTheme="minorHAnsi" w:hAnsiTheme="minorHAnsi" w:cstheme="minorHAnsi"/>
          <w:sz w:val="22"/>
          <w:szCs w:val="22"/>
        </w:rPr>
        <w:t xml:space="preserve"> je rámcovou </w:t>
      </w:r>
      <w:r w:rsidR="0069519A" w:rsidRPr="00B67DEE">
        <w:rPr>
          <w:rFonts w:asciiTheme="minorHAnsi" w:hAnsiTheme="minorHAnsi" w:cstheme="minorHAnsi"/>
          <w:sz w:val="22"/>
          <w:szCs w:val="22"/>
        </w:rPr>
        <w:t>dohodou</w:t>
      </w:r>
      <w:r w:rsidRPr="00B67DEE">
        <w:rPr>
          <w:rFonts w:asciiTheme="minorHAnsi" w:hAnsiTheme="minorHAnsi" w:cstheme="minorHAnsi"/>
          <w:sz w:val="22"/>
          <w:szCs w:val="22"/>
        </w:rPr>
        <w:t xml:space="preserve"> na poskytování dodávek zboží, které budou realizovány dl</w:t>
      </w:r>
      <w:r w:rsidR="00D45F34" w:rsidRPr="00B67DEE">
        <w:rPr>
          <w:rFonts w:asciiTheme="minorHAnsi" w:hAnsiTheme="minorHAnsi" w:cstheme="minorHAnsi"/>
          <w:sz w:val="22"/>
          <w:szCs w:val="22"/>
        </w:rPr>
        <w:t>e požadavků uvedených ve Výzvě k p</w:t>
      </w:r>
      <w:r w:rsidR="00347BCF">
        <w:rPr>
          <w:rFonts w:asciiTheme="minorHAnsi" w:hAnsiTheme="minorHAnsi" w:cstheme="minorHAnsi"/>
          <w:sz w:val="22"/>
          <w:szCs w:val="22"/>
        </w:rPr>
        <w:t>odání nabídky</w:t>
      </w:r>
      <w:r w:rsidR="00B67DEE" w:rsidRPr="00B67DEE">
        <w:rPr>
          <w:rFonts w:asciiTheme="minorHAnsi" w:hAnsiTheme="minorHAnsi" w:cstheme="minorHAnsi"/>
          <w:sz w:val="22"/>
          <w:szCs w:val="22"/>
        </w:rPr>
        <w:t xml:space="preserve"> k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67DEE" w:rsidRPr="00B67DEE">
        <w:rPr>
          <w:rFonts w:asciiTheme="minorHAnsi" w:hAnsiTheme="minorHAnsi" w:cstheme="minorHAnsi"/>
          <w:sz w:val="22"/>
          <w:szCs w:val="22"/>
        </w:rPr>
        <w:t>výše uvedené veřejné zakázce</w:t>
      </w:r>
      <w:r w:rsidRPr="00B67DE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A69EA" w14:textId="2095D772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Součástí dodávky bude také pořízení zboží a doprava do sídla </w:t>
      </w:r>
      <w:r w:rsidR="006465E8" w:rsidRPr="00B67DEE">
        <w:rPr>
          <w:rFonts w:asciiTheme="minorHAnsi" w:eastAsiaTheme="minorEastAsia" w:hAnsiTheme="minorHAnsi" w:cstheme="minorHAnsi"/>
          <w:sz w:val="22"/>
          <w:szCs w:val="22"/>
        </w:rPr>
        <w:t xml:space="preserve">dílčího </w:t>
      </w:r>
      <w:r w:rsidR="00347BCF">
        <w:rPr>
          <w:rFonts w:asciiTheme="minorHAnsi" w:eastAsiaTheme="minorEastAsia" w:hAnsiTheme="minorHAnsi" w:cstheme="minorHAnsi"/>
          <w:sz w:val="22"/>
          <w:szCs w:val="22"/>
        </w:rPr>
        <w:t>k</w:t>
      </w: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upujícího. </w:t>
      </w:r>
    </w:p>
    <w:p w14:paraId="721E1DEE" w14:textId="28782954" w:rsidR="003A752E" w:rsidRPr="00B67DEE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Dílčí </w:t>
      </w:r>
      <w:r w:rsidR="00347BCF">
        <w:rPr>
          <w:rFonts w:asciiTheme="minorHAnsi" w:hAnsiTheme="minorHAnsi" w:cstheme="minorHAnsi"/>
          <w:sz w:val="22"/>
          <w:szCs w:val="22"/>
        </w:rPr>
        <w:t>k</w:t>
      </w:r>
      <w:r w:rsidR="002A656E" w:rsidRPr="00B67DEE">
        <w:rPr>
          <w:rFonts w:asciiTheme="minorHAnsi" w:hAnsiTheme="minorHAnsi" w:cstheme="minorHAnsi"/>
          <w:sz w:val="22"/>
          <w:szCs w:val="22"/>
        </w:rPr>
        <w:t>upující</w:t>
      </w:r>
      <w:r w:rsidR="0053196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se 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zavazuje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za </w:t>
      </w:r>
      <w:r w:rsidR="003A752E" w:rsidRPr="00B67DEE">
        <w:rPr>
          <w:rFonts w:asciiTheme="minorHAnsi" w:hAnsiTheme="minorHAnsi" w:cstheme="minorHAnsi"/>
          <w:sz w:val="22"/>
          <w:szCs w:val="22"/>
        </w:rPr>
        <w:t>dodávky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23516D" w:rsidRPr="00B67DEE">
        <w:rPr>
          <w:rFonts w:asciiTheme="minorHAnsi" w:hAnsiTheme="minorHAnsi" w:cstheme="minorHAnsi"/>
          <w:sz w:val="22"/>
          <w:szCs w:val="22"/>
        </w:rPr>
        <w:t xml:space="preserve">poskytované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na základě objednávky podle této </w:t>
      </w:r>
      <w:r w:rsidR="00162927">
        <w:rPr>
          <w:rFonts w:asciiTheme="minorHAnsi" w:hAnsiTheme="minorHAnsi" w:cstheme="minorHAnsi"/>
          <w:sz w:val="22"/>
          <w:szCs w:val="22"/>
        </w:rPr>
        <w:t>Dohody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zaplatit </w:t>
      </w:r>
      <w:r w:rsidR="00347BCF">
        <w:rPr>
          <w:rFonts w:asciiTheme="minorHAnsi" w:hAnsiTheme="minorHAnsi" w:cstheme="minorHAnsi"/>
          <w:sz w:val="22"/>
          <w:szCs w:val="22"/>
        </w:rPr>
        <w:t>p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rodávajícímu </w:t>
      </w:r>
      <w:r w:rsidR="00E2324C" w:rsidRPr="00B67DEE">
        <w:rPr>
          <w:rFonts w:asciiTheme="minorHAnsi" w:hAnsiTheme="minorHAnsi" w:cstheme="minorHAnsi"/>
          <w:sz w:val="22"/>
          <w:szCs w:val="22"/>
        </w:rPr>
        <w:t>cenu plnění</w:t>
      </w:r>
      <w:r w:rsidR="003A752E" w:rsidRPr="00B67DEE">
        <w:rPr>
          <w:rFonts w:asciiTheme="minorHAnsi" w:hAnsiTheme="minorHAnsi" w:cstheme="minorHAnsi"/>
          <w:sz w:val="22"/>
          <w:szCs w:val="22"/>
        </w:rPr>
        <w:t>,</w:t>
      </w:r>
      <w:r w:rsidR="00770982" w:rsidRPr="00B67DEE">
        <w:rPr>
          <w:rFonts w:asciiTheme="minorHAnsi" w:hAnsiTheme="minorHAnsi" w:cstheme="minorHAnsi"/>
          <w:sz w:val="22"/>
          <w:szCs w:val="22"/>
        </w:rPr>
        <w:t xml:space="preserve"> a to v souladu </w:t>
      </w:r>
      <w:r w:rsidR="00B81778" w:rsidRPr="00B67DEE">
        <w:rPr>
          <w:rFonts w:asciiTheme="minorHAnsi" w:hAnsiTheme="minorHAnsi" w:cstheme="minorHAnsi"/>
          <w:sz w:val="22"/>
          <w:szCs w:val="22"/>
        </w:rPr>
        <w:t>se zněním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347BCF">
        <w:rPr>
          <w:rFonts w:asciiTheme="minorHAnsi" w:hAnsiTheme="minorHAnsi" w:cstheme="minorHAnsi"/>
          <w:sz w:val="22"/>
          <w:szCs w:val="22"/>
        </w:rPr>
        <w:t>D</w:t>
      </w:r>
      <w:r w:rsidR="00677192" w:rsidRPr="00B67DEE">
        <w:rPr>
          <w:rFonts w:asciiTheme="minorHAnsi" w:hAnsiTheme="minorHAnsi" w:cstheme="minorHAnsi"/>
          <w:sz w:val="22"/>
          <w:szCs w:val="22"/>
        </w:rPr>
        <w:t>ohod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y. </w:t>
      </w:r>
    </w:p>
    <w:p w14:paraId="086F3132" w14:textId="01F5291A" w:rsidR="00E2324C" w:rsidRDefault="00347BCF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p</w:t>
      </w:r>
      <w:r w:rsidR="002A656E" w:rsidRPr="00B67DEE">
        <w:rPr>
          <w:rFonts w:asciiTheme="minorHAnsi" w:hAnsiTheme="minorHAnsi" w:cstheme="minorHAnsi"/>
          <w:sz w:val="22"/>
          <w:szCs w:val="22"/>
        </w:rPr>
        <w:t>rodávající</w:t>
      </w:r>
      <w:r>
        <w:rPr>
          <w:rFonts w:asciiTheme="minorHAnsi" w:hAnsiTheme="minorHAnsi" w:cstheme="minorHAnsi"/>
          <w:sz w:val="22"/>
          <w:szCs w:val="22"/>
        </w:rPr>
        <w:t>ho jedná s dílčími kupujícími ohledně požadovaného plnění kontaktní odpovědná osoba uvedená v čl. 1 Dohody.</w:t>
      </w:r>
    </w:p>
    <w:p w14:paraId="2CBEF6D9" w14:textId="1D066BC2" w:rsidR="00C64F4F" w:rsidRPr="00211C28" w:rsidRDefault="0078031F" w:rsidP="00C96FCA">
      <w:pPr>
        <w:pStyle w:val="Nadpis1"/>
      </w:pPr>
      <w:r w:rsidRPr="00211C28">
        <w:t xml:space="preserve">DOBA TRVÁNÍ </w:t>
      </w:r>
      <w:r>
        <w:t>DOHODY</w:t>
      </w:r>
    </w:p>
    <w:p w14:paraId="5D8A8B02" w14:textId="0A32BF9A" w:rsidR="007728D3" w:rsidRPr="006E7307" w:rsidRDefault="00347BCF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Dohoda je uzavř</w:t>
      </w:r>
      <w:r w:rsidR="00060B37">
        <w:rPr>
          <w:rFonts w:asciiTheme="minorHAnsi" w:hAnsiTheme="minorHAnsi"/>
          <w:sz w:val="22"/>
          <w:szCs w:val="22"/>
        </w:rPr>
        <w:t>ena do 31. 12. 2022</w:t>
      </w:r>
      <w:r w:rsidR="00F75B13">
        <w:rPr>
          <w:rFonts w:asciiTheme="minorHAnsi" w:hAnsiTheme="minorHAnsi"/>
          <w:sz w:val="22"/>
          <w:szCs w:val="22"/>
        </w:rPr>
        <w:t>.</w:t>
      </w:r>
      <w:r w:rsidR="00060B37">
        <w:rPr>
          <w:rFonts w:asciiTheme="minorHAnsi" w:hAnsiTheme="minorHAnsi"/>
          <w:sz w:val="22"/>
          <w:szCs w:val="22"/>
        </w:rPr>
        <w:t xml:space="preserve"> Plnění bude zahájeno 1. 1. 2022</w:t>
      </w:r>
      <w:r w:rsidR="00F75B13">
        <w:rPr>
          <w:rFonts w:asciiTheme="minorHAnsi" w:hAnsiTheme="minorHAnsi"/>
          <w:sz w:val="22"/>
          <w:szCs w:val="22"/>
        </w:rPr>
        <w:t xml:space="preserve">. </w:t>
      </w:r>
    </w:p>
    <w:p w14:paraId="2FE1B852" w14:textId="3178E01A" w:rsidR="00C96FCA" w:rsidRPr="00C96FCA" w:rsidRDefault="007728D3" w:rsidP="00C96FCA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Plnění na základě této </w:t>
      </w:r>
      <w:r w:rsidR="00F75B13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="Arial"/>
          <w:sz w:val="22"/>
          <w:szCs w:val="22"/>
        </w:rPr>
        <w:t xml:space="preserve"> budou probíhat až do naplnění </w:t>
      </w:r>
      <w:r w:rsidR="00E16B7F" w:rsidRPr="006E7307">
        <w:rPr>
          <w:rFonts w:asciiTheme="minorHAnsi" w:hAnsiTheme="minorHAnsi" w:cs="Arial"/>
          <w:sz w:val="22"/>
          <w:szCs w:val="22"/>
        </w:rPr>
        <w:t xml:space="preserve">maximálního objemu objednávek, </w:t>
      </w:r>
      <w:r w:rsidRPr="006E7307">
        <w:rPr>
          <w:rFonts w:asciiTheme="minorHAnsi" w:hAnsiTheme="minorHAnsi" w:cs="Arial"/>
          <w:sz w:val="22"/>
          <w:szCs w:val="22"/>
        </w:rPr>
        <w:t xml:space="preserve">do částky </w:t>
      </w:r>
      <w:r w:rsidR="007E3D91">
        <w:rPr>
          <w:rFonts w:asciiTheme="minorHAnsi" w:hAnsiTheme="minorHAnsi" w:cs="Arial"/>
          <w:sz w:val="22"/>
          <w:szCs w:val="22"/>
        </w:rPr>
        <w:t xml:space="preserve">uvedené ve </w:t>
      </w:r>
      <w:r w:rsidR="00C96FCA">
        <w:rPr>
          <w:rFonts w:asciiTheme="minorHAnsi" w:hAnsiTheme="minorHAnsi" w:cs="Arial"/>
          <w:sz w:val="22"/>
          <w:szCs w:val="22"/>
        </w:rPr>
        <w:t xml:space="preserve">čl. </w:t>
      </w:r>
      <w:r w:rsidR="000A794F">
        <w:rPr>
          <w:rFonts w:asciiTheme="minorHAnsi" w:hAnsiTheme="minorHAnsi" w:cs="Arial"/>
          <w:sz w:val="22"/>
          <w:szCs w:val="22"/>
        </w:rPr>
        <w:t>8.3</w:t>
      </w:r>
      <w:r w:rsidR="007E3D91">
        <w:rPr>
          <w:rFonts w:asciiTheme="minorHAnsi" w:hAnsiTheme="minorHAnsi" w:cs="Arial"/>
          <w:sz w:val="22"/>
          <w:szCs w:val="22"/>
        </w:rPr>
        <w:t xml:space="preserve"> Dohody. </w:t>
      </w:r>
    </w:p>
    <w:p w14:paraId="34251633" w14:textId="1A60ADCC" w:rsidR="00C64F4F" w:rsidRPr="000F73E4" w:rsidRDefault="0078031F" w:rsidP="00C96FCA">
      <w:pPr>
        <w:pStyle w:val="Nadpis1"/>
      </w:pPr>
      <w:r w:rsidRPr="000F73E4">
        <w:t>OBJEDNÁVKY</w:t>
      </w:r>
    </w:p>
    <w:p w14:paraId="0DD16CDC" w14:textId="73536E08" w:rsidR="0093565A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Předmět a konkrétní rozsah jednotlivých dodávek podle 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="000B43DC" w:rsidRPr="006E7307">
        <w:rPr>
          <w:sz w:val="22"/>
          <w:szCs w:val="22"/>
        </w:rPr>
        <w:t xml:space="preserve"> bude jednoznačně určen v </w:t>
      </w:r>
      <w:r w:rsidRPr="006E7307">
        <w:rPr>
          <w:sz w:val="22"/>
          <w:szCs w:val="22"/>
        </w:rPr>
        <w:t xml:space="preserve">samostatné objednávce dílčího kupujícího. </w:t>
      </w:r>
    </w:p>
    <w:p w14:paraId="4ACC94A5" w14:textId="5B47B94C" w:rsidR="00F75B13" w:rsidRPr="00F75B13" w:rsidRDefault="00F75B13" w:rsidP="00F75B13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Konkrétní termín dodávky zboží na základě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stanoví dílčí</w:t>
      </w:r>
      <w:r>
        <w:rPr>
          <w:rFonts w:asciiTheme="minorHAnsi" w:hAnsiTheme="minorHAnsi" w:cs="Arial"/>
          <w:sz w:val="22"/>
          <w:szCs w:val="22"/>
        </w:rPr>
        <w:t xml:space="preserve"> k</w:t>
      </w:r>
      <w:r w:rsidRPr="006E7307">
        <w:rPr>
          <w:rFonts w:asciiTheme="minorHAnsi" w:hAnsiTheme="minorHAnsi" w:cs="Arial"/>
          <w:sz w:val="22"/>
          <w:szCs w:val="22"/>
        </w:rPr>
        <w:t xml:space="preserve">upující </w:t>
      </w:r>
      <w:r>
        <w:rPr>
          <w:rFonts w:asciiTheme="minorHAnsi" w:hAnsiTheme="minorHAnsi" w:cs="Arial"/>
          <w:sz w:val="22"/>
          <w:szCs w:val="22"/>
        </w:rPr>
        <w:t xml:space="preserve">v objednávce provedené dle čl. 5 </w:t>
      </w:r>
      <w:r w:rsidRPr="006E7307">
        <w:rPr>
          <w:rFonts w:asciiTheme="minorHAnsi" w:hAnsiTheme="minorHAnsi" w:cs="Arial"/>
          <w:sz w:val="22"/>
          <w:szCs w:val="22"/>
        </w:rPr>
        <w:t xml:space="preserve">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v soula</w:t>
      </w:r>
      <w:r w:rsidR="00C96FCA">
        <w:rPr>
          <w:rFonts w:asciiTheme="minorHAnsi" w:hAnsiTheme="minorHAnsi" w:cs="Arial"/>
          <w:sz w:val="22"/>
          <w:szCs w:val="22"/>
        </w:rPr>
        <w:t xml:space="preserve">du s termínem uvedeným v čl. </w:t>
      </w:r>
      <w:r w:rsidR="00124299">
        <w:rPr>
          <w:rFonts w:asciiTheme="minorHAnsi" w:hAnsiTheme="minorHAnsi" w:cs="Arial"/>
          <w:sz w:val="22"/>
          <w:szCs w:val="22"/>
        </w:rPr>
        <w:t>5.3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ohody.</w:t>
      </w:r>
    </w:p>
    <w:p w14:paraId="3649EE97" w14:textId="29777C54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Prodávající se zavazuje dodat zboží na základě konkrétní objednávky nejpozději</w:t>
      </w:r>
      <w:r w:rsidR="0093712A">
        <w:rPr>
          <w:sz w:val="22"/>
          <w:szCs w:val="22"/>
        </w:rPr>
        <w:t xml:space="preserve"> do</w:t>
      </w:r>
      <w:r w:rsidRPr="006E7307">
        <w:rPr>
          <w:sz w:val="22"/>
          <w:szCs w:val="22"/>
        </w:rPr>
        <w:t xml:space="preserve"> </w:t>
      </w:r>
      <w:r w:rsidR="000B02F9">
        <w:rPr>
          <w:b/>
          <w:sz w:val="22"/>
          <w:szCs w:val="22"/>
        </w:rPr>
        <w:t>3</w:t>
      </w:r>
      <w:r w:rsidRPr="006E7307">
        <w:rPr>
          <w:b/>
          <w:sz w:val="22"/>
          <w:szCs w:val="22"/>
        </w:rPr>
        <w:t xml:space="preserve"> pracovních dnů</w:t>
      </w:r>
      <w:r w:rsidR="00162927">
        <w:rPr>
          <w:sz w:val="22"/>
          <w:szCs w:val="22"/>
        </w:rPr>
        <w:t xml:space="preserve"> od </w:t>
      </w:r>
      <w:r w:rsidRPr="006E7307">
        <w:rPr>
          <w:sz w:val="22"/>
          <w:szCs w:val="22"/>
        </w:rPr>
        <w:t xml:space="preserve">doručení objednávky. Prodávající se zavazuje řešit reklamaci chybně provedené dodávky formou doručení výměny reklamované dodávky do </w:t>
      </w:r>
      <w:r w:rsidR="000B02F9">
        <w:rPr>
          <w:b/>
          <w:sz w:val="22"/>
          <w:szCs w:val="22"/>
        </w:rPr>
        <w:t>5</w:t>
      </w:r>
      <w:r w:rsidRPr="006E7307">
        <w:rPr>
          <w:b/>
          <w:sz w:val="22"/>
          <w:szCs w:val="22"/>
        </w:rPr>
        <w:t xml:space="preserve"> pracovních dnů</w:t>
      </w:r>
      <w:r w:rsidRPr="006E7307">
        <w:rPr>
          <w:sz w:val="22"/>
          <w:szCs w:val="22"/>
        </w:rPr>
        <w:t xml:space="preserve"> od nahlášení dílčím kupujícím. </w:t>
      </w:r>
    </w:p>
    <w:p w14:paraId="4D52F950" w14:textId="7166BBED" w:rsidR="0093565A" w:rsidRPr="007E3D91" w:rsidRDefault="0093565A" w:rsidP="007E3D91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sz w:val="22"/>
          <w:szCs w:val="22"/>
        </w:rPr>
        <w:t xml:space="preserve">Jednotlivá objednávka ze strany dílčího kupujícího nesmí mít žádané plnění nižší než částku </w:t>
      </w:r>
      <w:r w:rsidR="00F75B13">
        <w:rPr>
          <w:b/>
          <w:sz w:val="22"/>
          <w:szCs w:val="22"/>
        </w:rPr>
        <w:t xml:space="preserve">500,- </w:t>
      </w:r>
      <w:r w:rsidRPr="006E7307">
        <w:rPr>
          <w:b/>
          <w:sz w:val="22"/>
          <w:szCs w:val="22"/>
        </w:rPr>
        <w:t>Kč bez DPH.</w:t>
      </w:r>
      <w:r w:rsidR="007E3D91">
        <w:rPr>
          <w:b/>
          <w:sz w:val="22"/>
          <w:szCs w:val="22"/>
        </w:rPr>
        <w:t xml:space="preserve"> </w:t>
      </w:r>
      <w:r w:rsidR="007E3D91">
        <w:rPr>
          <w:rFonts w:asciiTheme="minorHAnsi" w:hAnsiTheme="minorHAnsi"/>
          <w:sz w:val="22"/>
          <w:szCs w:val="22"/>
        </w:rPr>
        <w:t>Dílčí k</w:t>
      </w:r>
      <w:r w:rsidR="007E3D91" w:rsidRPr="006E7307">
        <w:rPr>
          <w:rFonts w:asciiTheme="minorHAnsi" w:hAnsiTheme="minorHAnsi"/>
          <w:sz w:val="22"/>
          <w:szCs w:val="22"/>
        </w:rPr>
        <w:t>upující nejsou povinni vyčerpat určitý minimální objem poskytovaných dodávek.</w:t>
      </w:r>
    </w:p>
    <w:p w14:paraId="03333F78" w14:textId="08F25822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Objednávka, která dosáhne minimální v</w:t>
      </w:r>
      <w:r w:rsidR="00C96FCA">
        <w:rPr>
          <w:sz w:val="22"/>
          <w:szCs w:val="22"/>
        </w:rPr>
        <w:t xml:space="preserve">ýši žádaného plnění dle čl. </w:t>
      </w:r>
      <w:r w:rsidR="003F202F">
        <w:rPr>
          <w:sz w:val="22"/>
          <w:szCs w:val="22"/>
        </w:rPr>
        <w:t>5.4</w:t>
      </w:r>
      <w:r w:rsidR="00F75B13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 xml:space="preserve">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Pr="006E7307">
        <w:rPr>
          <w:sz w:val="22"/>
          <w:szCs w:val="22"/>
        </w:rPr>
        <w:t>, bude dopravena do místa určení konkrétního objednatele bez nároku na dopravné. Objednávky o nižší</w:t>
      </w:r>
      <w:r w:rsidRPr="006E7307">
        <w:rPr>
          <w:rFonts w:ascii="Times New Roman" w:hAnsi="Times New Roman" w:cs="Times New Roman"/>
          <w:sz w:val="22"/>
          <w:szCs w:val="22"/>
        </w:rPr>
        <w:t xml:space="preserve"> </w:t>
      </w:r>
      <w:r w:rsidR="003F202F">
        <w:rPr>
          <w:sz w:val="22"/>
          <w:szCs w:val="22"/>
        </w:rPr>
        <w:t>výši žádaného plnění dle čl. 5.4</w:t>
      </w:r>
      <w:r w:rsidRPr="006E7307">
        <w:rPr>
          <w:sz w:val="22"/>
          <w:szCs w:val="22"/>
        </w:rPr>
        <w:t xml:space="preserve"> této </w:t>
      </w:r>
      <w:r w:rsidR="00162927">
        <w:rPr>
          <w:sz w:val="22"/>
          <w:szCs w:val="22"/>
        </w:rPr>
        <w:t>D</w:t>
      </w:r>
      <w:r w:rsidR="00677192" w:rsidRPr="006E7307">
        <w:rPr>
          <w:sz w:val="22"/>
          <w:szCs w:val="22"/>
        </w:rPr>
        <w:t>ohod</w:t>
      </w:r>
      <w:r w:rsidRPr="006E7307">
        <w:rPr>
          <w:sz w:val="22"/>
          <w:szCs w:val="22"/>
        </w:rPr>
        <w:t>y nebudou realizovány.</w:t>
      </w:r>
    </w:p>
    <w:p w14:paraId="61C3525A" w14:textId="61820623" w:rsidR="00017482" w:rsidRPr="00017482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Objednávky budou realizovány přes </w:t>
      </w:r>
      <w:r w:rsidRPr="006E7307">
        <w:rPr>
          <w:b/>
          <w:sz w:val="22"/>
          <w:szCs w:val="22"/>
        </w:rPr>
        <w:t>interní</w:t>
      </w:r>
      <w:r w:rsidRPr="006E7307">
        <w:rPr>
          <w:sz w:val="22"/>
          <w:szCs w:val="22"/>
        </w:rPr>
        <w:t xml:space="preserve"> </w:t>
      </w:r>
      <w:r w:rsidRPr="006E7307">
        <w:rPr>
          <w:b/>
          <w:sz w:val="22"/>
          <w:szCs w:val="22"/>
        </w:rPr>
        <w:t>webovou aplikaci CN</w:t>
      </w:r>
      <w:r w:rsidR="00F75B13">
        <w:rPr>
          <w:b/>
          <w:sz w:val="22"/>
          <w:szCs w:val="22"/>
        </w:rPr>
        <w:t>PK</w:t>
      </w:r>
      <w:r w:rsidRPr="006E7307">
        <w:rPr>
          <w:b/>
          <w:sz w:val="22"/>
          <w:szCs w:val="22"/>
        </w:rPr>
        <w:t xml:space="preserve"> e-shop</w:t>
      </w:r>
      <w:r w:rsidR="00F75B13">
        <w:rPr>
          <w:sz w:val="22"/>
          <w:szCs w:val="22"/>
        </w:rPr>
        <w:t>. Takto provedená objednávka</w:t>
      </w:r>
      <w:r w:rsidRPr="006E7307">
        <w:rPr>
          <w:sz w:val="22"/>
          <w:szCs w:val="22"/>
        </w:rPr>
        <w:t xml:space="preserve"> bude do</w:t>
      </w:r>
      <w:r w:rsidR="000B43DC" w:rsidRPr="006E7307">
        <w:rPr>
          <w:sz w:val="22"/>
          <w:szCs w:val="22"/>
        </w:rPr>
        <w:t>r</w:t>
      </w:r>
      <w:r w:rsidR="00F75B13">
        <w:rPr>
          <w:sz w:val="22"/>
          <w:szCs w:val="22"/>
        </w:rPr>
        <w:t>učena p</w:t>
      </w:r>
      <w:r w:rsidRPr="006E7307">
        <w:rPr>
          <w:sz w:val="22"/>
          <w:szCs w:val="22"/>
        </w:rPr>
        <w:t>rodávajícímu na</w:t>
      </w:r>
      <w:r w:rsidR="00F75B13">
        <w:rPr>
          <w:sz w:val="22"/>
          <w:szCs w:val="22"/>
        </w:rPr>
        <w:t xml:space="preserve"> kontaktní email uvedený v čl. 1 Dohody</w:t>
      </w:r>
      <w:r w:rsidRPr="006E7307">
        <w:rPr>
          <w:sz w:val="22"/>
          <w:szCs w:val="22"/>
        </w:rPr>
        <w:t>. V případě dočasné nefunkčnosti nebo nevyhovujícího stavu e-shopu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je možné pro objednávky využít další možnosti objednávání:</w:t>
      </w:r>
    </w:p>
    <w:p w14:paraId="39634475" w14:textId="3FFBF807" w:rsidR="0093565A" w:rsidRPr="006E7307" w:rsidRDefault="00875948" w:rsidP="00F75B13">
      <w:pPr>
        <w:pStyle w:val="Nadpis3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elektronickou formou (email, datová schránka)</w:t>
      </w:r>
    </w:p>
    <w:p w14:paraId="30460855" w14:textId="19136DD3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Kontaktním spojením </w:t>
      </w:r>
      <w:r w:rsidR="00F75B13">
        <w:rPr>
          <w:sz w:val="22"/>
          <w:szCs w:val="22"/>
        </w:rPr>
        <w:t>p</w:t>
      </w:r>
      <w:r w:rsidR="00367899" w:rsidRPr="006E7307">
        <w:rPr>
          <w:sz w:val="22"/>
          <w:szCs w:val="22"/>
        </w:rPr>
        <w:t>rodávajícího</w:t>
      </w:r>
      <w:r w:rsidRPr="006E7307">
        <w:rPr>
          <w:sz w:val="22"/>
          <w:szCs w:val="22"/>
        </w:rPr>
        <w:t xml:space="preserve"> pro zasílání objednávek </w:t>
      </w:r>
      <w:r w:rsidR="00BF6CC3">
        <w:rPr>
          <w:sz w:val="22"/>
          <w:szCs w:val="22"/>
        </w:rPr>
        <w:t xml:space="preserve">bude </w:t>
      </w:r>
      <w:r w:rsidRPr="006E7307">
        <w:rPr>
          <w:sz w:val="22"/>
          <w:szCs w:val="22"/>
        </w:rPr>
        <w:t>webov</w:t>
      </w:r>
      <w:r w:rsidR="00BF6CC3">
        <w:rPr>
          <w:sz w:val="22"/>
          <w:szCs w:val="22"/>
        </w:rPr>
        <w:t>á</w:t>
      </w:r>
      <w:r w:rsidRPr="006E7307">
        <w:rPr>
          <w:sz w:val="22"/>
          <w:szCs w:val="22"/>
        </w:rPr>
        <w:t xml:space="preserve"> aplikac</w:t>
      </w:r>
      <w:r w:rsidR="00BF6CC3">
        <w:rPr>
          <w:sz w:val="22"/>
          <w:szCs w:val="22"/>
        </w:rPr>
        <w:t>e</w:t>
      </w:r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e-shop </w:t>
      </w:r>
      <w:r w:rsidR="00BF6CC3">
        <w:rPr>
          <w:sz w:val="22"/>
          <w:szCs w:val="22"/>
        </w:rPr>
        <w:t xml:space="preserve">případně e-mail prodávajícího </w:t>
      </w:r>
      <w:r w:rsidR="0028007E">
        <w:rPr>
          <w:sz w:val="22"/>
          <w:szCs w:val="22"/>
        </w:rPr>
        <w:t>uvedený ve čl. 1 Dohody</w:t>
      </w:r>
      <w:r w:rsidRPr="006E7307">
        <w:rPr>
          <w:sz w:val="22"/>
          <w:szCs w:val="22"/>
        </w:rPr>
        <w:t xml:space="preserve">. </w:t>
      </w:r>
    </w:p>
    <w:p w14:paraId="656768FA" w14:textId="4B3326E5" w:rsidR="007532FE" w:rsidRPr="006710A8" w:rsidRDefault="007532FE" w:rsidP="007532FE">
      <w:pPr>
        <w:pStyle w:val="Nadpis2"/>
      </w:pPr>
      <w:r w:rsidRPr="006710A8">
        <w:rPr>
          <w:sz w:val="22"/>
          <w:szCs w:val="22"/>
        </w:rPr>
        <w:lastRenderedPageBreak/>
        <w:t>Objednávka se považuje za doručenou potvrzením přijetí zprávy v systému CNPK e-shop, případně potvrzením přijetí e-mailu</w:t>
      </w:r>
      <w:r>
        <w:rPr>
          <w:sz w:val="22"/>
          <w:szCs w:val="22"/>
        </w:rPr>
        <w:t>.</w:t>
      </w:r>
      <w:r w:rsidRPr="006710A8">
        <w:rPr>
          <w:sz w:val="22"/>
          <w:szCs w:val="22"/>
        </w:rPr>
        <w:t xml:space="preserve"> </w:t>
      </w:r>
    </w:p>
    <w:p w14:paraId="4A761A74" w14:textId="3FEC1395" w:rsidR="00C96FCA" w:rsidRPr="00C96FCA" w:rsidRDefault="0093565A" w:rsidP="00C96FCA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Osobou oprávněnou převzít zboží ze strany </w:t>
      </w:r>
      <w:r w:rsidR="0028007E">
        <w:rPr>
          <w:sz w:val="22"/>
          <w:szCs w:val="22"/>
        </w:rPr>
        <w:t>dílčího k</w:t>
      </w:r>
      <w:r w:rsidR="00367899" w:rsidRPr="006E7307">
        <w:rPr>
          <w:sz w:val="22"/>
          <w:szCs w:val="22"/>
        </w:rPr>
        <w:t>upujícího</w:t>
      </w:r>
      <w:r w:rsidRPr="006E7307">
        <w:rPr>
          <w:sz w:val="22"/>
          <w:szCs w:val="22"/>
        </w:rPr>
        <w:t xml:space="preserve"> bude osoba, která objednávku provedla. Tato osoba je povinna v objednávce uvést jméno a kontaktní údaje (email,</w:t>
      </w:r>
      <w:r w:rsidR="0028007E">
        <w:rPr>
          <w:sz w:val="22"/>
          <w:szCs w:val="22"/>
        </w:rPr>
        <w:t xml:space="preserve"> tel.) náhradní osobu</w:t>
      </w:r>
      <w:r w:rsidRPr="006E7307">
        <w:rPr>
          <w:sz w:val="22"/>
          <w:szCs w:val="22"/>
        </w:rPr>
        <w:t xml:space="preserve">, která zboží převezme v případě nepřítomnosti původní osoby v místě předání. Pokud tyto </w:t>
      </w:r>
      <w:r w:rsidR="003B32D2" w:rsidRPr="006E7307">
        <w:rPr>
          <w:sz w:val="22"/>
          <w:szCs w:val="22"/>
        </w:rPr>
        <w:t>údaje v </w:t>
      </w:r>
      <w:r w:rsidRPr="006E7307">
        <w:rPr>
          <w:sz w:val="22"/>
          <w:szCs w:val="22"/>
        </w:rPr>
        <w:t>objednávce uvedeny nebudou, bude se za náhradního přebírajícího p</w:t>
      </w:r>
      <w:r w:rsidR="0028007E">
        <w:rPr>
          <w:sz w:val="22"/>
          <w:szCs w:val="22"/>
        </w:rPr>
        <w:t>ovažovat osoba oprávněná zastupovat příslušnou organizaci</w:t>
      </w:r>
      <w:r w:rsidRPr="006E7307">
        <w:rPr>
          <w:sz w:val="22"/>
          <w:szCs w:val="22"/>
        </w:rPr>
        <w:t xml:space="preserve"> </w:t>
      </w:r>
      <w:r w:rsidR="0028007E">
        <w:rPr>
          <w:sz w:val="22"/>
          <w:szCs w:val="22"/>
        </w:rPr>
        <w:t>PK</w:t>
      </w:r>
      <w:r w:rsidRPr="006E7307">
        <w:rPr>
          <w:sz w:val="22"/>
          <w:szCs w:val="22"/>
        </w:rPr>
        <w:t>.</w:t>
      </w:r>
    </w:p>
    <w:p w14:paraId="2AC9D567" w14:textId="09F8270E" w:rsidR="00B065B3" w:rsidRPr="00211C28" w:rsidRDefault="0078031F" w:rsidP="00C96FCA">
      <w:pPr>
        <w:pStyle w:val="Nadpis1"/>
      </w:pPr>
      <w:r w:rsidRPr="00211C28">
        <w:t xml:space="preserve">MÍSTO </w:t>
      </w:r>
      <w:r>
        <w:t>PLNĚNÍ</w:t>
      </w:r>
      <w:r w:rsidRPr="00211C28">
        <w:t>, PŘEVZETÍ ZBOŽÍ</w:t>
      </w:r>
    </w:p>
    <w:p w14:paraId="1C0CA28B" w14:textId="5D103DF7" w:rsidR="00553D33" w:rsidRPr="006E7307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Prodávající </w:t>
      </w:r>
      <w:r w:rsidR="00B065B3" w:rsidRPr="006E7307">
        <w:rPr>
          <w:rFonts w:asciiTheme="minorHAnsi" w:hAnsiTheme="minorHAnsi"/>
          <w:sz w:val="22"/>
          <w:szCs w:val="22"/>
        </w:rPr>
        <w:t>je povinen postupovat při plněn</w:t>
      </w:r>
      <w:r w:rsidR="002E751B" w:rsidRPr="006E7307">
        <w:rPr>
          <w:rFonts w:asciiTheme="minorHAnsi" w:hAnsiTheme="minorHAnsi"/>
          <w:sz w:val="22"/>
          <w:szCs w:val="22"/>
        </w:rPr>
        <w:t>í</w:t>
      </w:r>
      <w:r w:rsidR="00B065B3" w:rsidRPr="006E7307">
        <w:rPr>
          <w:rFonts w:asciiTheme="minorHAnsi" w:hAnsiTheme="minorHAnsi"/>
          <w:sz w:val="22"/>
          <w:szCs w:val="22"/>
        </w:rPr>
        <w:t xml:space="preserve"> způsoby v souladu s právními předpisy, přičemž místem posky</w:t>
      </w:r>
      <w:r w:rsidR="002E751B" w:rsidRPr="006E7307">
        <w:rPr>
          <w:rFonts w:asciiTheme="minorHAnsi" w:hAnsiTheme="minorHAnsi"/>
          <w:sz w:val="22"/>
          <w:szCs w:val="22"/>
        </w:rPr>
        <w:t xml:space="preserve">tování </w:t>
      </w:r>
      <w:r w:rsidR="0082761D" w:rsidRPr="006E7307">
        <w:rPr>
          <w:rFonts w:asciiTheme="minorHAnsi" w:hAnsiTheme="minorHAnsi"/>
          <w:sz w:val="22"/>
          <w:szCs w:val="22"/>
        </w:rPr>
        <w:t>plnění</w:t>
      </w:r>
      <w:r w:rsidR="002E751B" w:rsidRPr="006E7307">
        <w:rPr>
          <w:rFonts w:asciiTheme="minorHAnsi" w:hAnsiTheme="minorHAnsi"/>
          <w:sz w:val="22"/>
          <w:szCs w:val="22"/>
        </w:rPr>
        <w:t xml:space="preserve"> je</w:t>
      </w:r>
      <w:r w:rsidR="00264DC2" w:rsidRPr="006E7307">
        <w:rPr>
          <w:rFonts w:asciiTheme="minorHAnsi" w:hAnsiTheme="minorHAnsi"/>
          <w:sz w:val="22"/>
          <w:szCs w:val="22"/>
        </w:rPr>
        <w:t xml:space="preserve"> </w:t>
      </w:r>
      <w:r w:rsidR="003A5A45" w:rsidRPr="006E7307">
        <w:rPr>
          <w:rFonts w:asciiTheme="minorHAnsi" w:hAnsiTheme="minorHAnsi"/>
          <w:sz w:val="22"/>
          <w:szCs w:val="22"/>
        </w:rPr>
        <w:t xml:space="preserve">sídlo dílčích </w:t>
      </w:r>
      <w:r w:rsidR="0028007E">
        <w:rPr>
          <w:rFonts w:asciiTheme="minorHAnsi" w:hAnsiTheme="minorHAnsi"/>
          <w:sz w:val="22"/>
          <w:szCs w:val="22"/>
        </w:rPr>
        <w:t>k</w:t>
      </w:r>
      <w:r w:rsidRPr="006E7307">
        <w:rPr>
          <w:rFonts w:asciiTheme="minorHAnsi" w:hAnsiTheme="minorHAnsi"/>
          <w:sz w:val="22"/>
          <w:szCs w:val="22"/>
        </w:rPr>
        <w:t>upujících</w:t>
      </w:r>
      <w:r w:rsidR="007532FE">
        <w:rPr>
          <w:rFonts w:asciiTheme="minorHAnsi" w:hAnsiTheme="minorHAnsi"/>
          <w:sz w:val="22"/>
          <w:szCs w:val="22"/>
        </w:rPr>
        <w:t xml:space="preserve"> dle přílohy č. 5</w:t>
      </w:r>
      <w:r w:rsidR="0028007E">
        <w:rPr>
          <w:rFonts w:asciiTheme="minorHAnsi" w:hAnsiTheme="minorHAnsi"/>
          <w:sz w:val="22"/>
          <w:szCs w:val="22"/>
        </w:rPr>
        <w:t xml:space="preserve"> Výzvy k podání nabídky</w:t>
      </w:r>
      <w:r w:rsidR="007532FE" w:rsidRPr="006E7307">
        <w:rPr>
          <w:rFonts w:asciiTheme="minorHAnsi" w:hAnsiTheme="minorHAnsi"/>
          <w:sz w:val="22"/>
          <w:szCs w:val="22"/>
        </w:rPr>
        <w:t xml:space="preserve"> </w:t>
      </w:r>
      <w:r w:rsidR="00264DC2" w:rsidRPr="006E7307">
        <w:rPr>
          <w:rFonts w:asciiTheme="minorHAnsi" w:hAnsiTheme="minorHAnsi"/>
          <w:sz w:val="22"/>
          <w:szCs w:val="22"/>
        </w:rPr>
        <w:t xml:space="preserve">nebo místo </w:t>
      </w:r>
      <w:r w:rsidR="003A5A45" w:rsidRPr="006E7307">
        <w:rPr>
          <w:rFonts w:asciiTheme="minorHAnsi" w:hAnsiTheme="minorHAnsi"/>
          <w:sz w:val="22"/>
          <w:szCs w:val="22"/>
        </w:rPr>
        <w:t xml:space="preserve">blíže </w:t>
      </w:r>
      <w:r w:rsidR="00264DC2" w:rsidRPr="006E7307">
        <w:rPr>
          <w:rFonts w:asciiTheme="minorHAnsi" w:hAnsiTheme="minorHAnsi"/>
          <w:sz w:val="22"/>
          <w:szCs w:val="22"/>
        </w:rPr>
        <w:t xml:space="preserve">určené </w:t>
      </w:r>
      <w:r w:rsidR="0028007E">
        <w:rPr>
          <w:rFonts w:asciiTheme="minorHAnsi" w:hAnsiTheme="minorHAnsi"/>
          <w:sz w:val="22"/>
          <w:szCs w:val="22"/>
        </w:rPr>
        <w:t>dílčím ku</w:t>
      </w:r>
      <w:r w:rsidRPr="006E7307">
        <w:rPr>
          <w:rFonts w:asciiTheme="minorHAnsi" w:hAnsiTheme="minorHAnsi"/>
          <w:sz w:val="22"/>
          <w:szCs w:val="22"/>
        </w:rPr>
        <w:t xml:space="preserve">pujícím </w:t>
      </w:r>
      <w:r w:rsidR="00264DC2" w:rsidRPr="006E7307">
        <w:rPr>
          <w:rFonts w:asciiTheme="minorHAnsi" w:hAnsiTheme="minorHAnsi"/>
          <w:sz w:val="22"/>
          <w:szCs w:val="22"/>
        </w:rPr>
        <w:t>v </w:t>
      </w:r>
      <w:r w:rsidR="003A5A45" w:rsidRPr="006E7307">
        <w:rPr>
          <w:rFonts w:asciiTheme="minorHAnsi" w:hAnsiTheme="minorHAnsi"/>
          <w:sz w:val="22"/>
          <w:szCs w:val="22"/>
        </w:rPr>
        <w:t>objednávce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</w:p>
    <w:p w14:paraId="2BC464F8" w14:textId="77777777" w:rsidR="00553D33" w:rsidRPr="006E7307" w:rsidRDefault="00553D3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theme="minorHAnsi"/>
          <w:sz w:val="22"/>
          <w:szCs w:val="22"/>
        </w:rPr>
        <w:t xml:space="preserve">Dílčí Kupující není povinen převzít objednané zboží vykazující jakoukoliv vadu. </w:t>
      </w:r>
    </w:p>
    <w:p w14:paraId="5AF6D5D4" w14:textId="7CF1EF34" w:rsidR="00C96FCA" w:rsidRPr="00C96FCA" w:rsidRDefault="00553D33" w:rsidP="00C96FCA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Prodávající je povinen předat dílčímu Kupujícímu veškerou dokumentaci a doklady vztahující se k dodávanému zboží</w:t>
      </w:r>
      <w:r w:rsidRPr="006E7307">
        <w:rPr>
          <w:rFonts w:asciiTheme="minorHAnsi" w:hAnsiTheme="minorHAnsi" w:cstheme="minorHAnsi"/>
          <w:sz w:val="22"/>
          <w:szCs w:val="22"/>
        </w:rPr>
        <w:t xml:space="preserve"> potřebné k řádnému předání a následnému užívání zboží</w:t>
      </w:r>
      <w:r w:rsidRPr="006E7307">
        <w:rPr>
          <w:rFonts w:asciiTheme="minorHAnsi" w:hAnsiTheme="minorHAnsi" w:cs="Arial"/>
          <w:sz w:val="22"/>
          <w:szCs w:val="22"/>
        </w:rPr>
        <w:t>. Nepředání dokum</w:t>
      </w:r>
      <w:r w:rsidR="000B43DC" w:rsidRPr="006E7307">
        <w:rPr>
          <w:rFonts w:asciiTheme="minorHAnsi" w:hAnsiTheme="minorHAnsi" w:cs="Arial"/>
          <w:sz w:val="22"/>
          <w:szCs w:val="22"/>
        </w:rPr>
        <w:t>entace bude považováno za </w:t>
      </w:r>
      <w:r w:rsidRPr="006E7307">
        <w:rPr>
          <w:rFonts w:asciiTheme="minorHAnsi" w:hAnsiTheme="minorHAnsi" w:cs="Arial"/>
          <w:sz w:val="22"/>
          <w:szCs w:val="22"/>
        </w:rPr>
        <w:t>porušení smluvní povinnosti a lze jej sankcionovat v souladu s čl. 1</w:t>
      </w:r>
      <w:r w:rsidR="000F73E4" w:rsidRPr="006E7307">
        <w:rPr>
          <w:rFonts w:asciiTheme="minorHAnsi" w:hAnsiTheme="minorHAnsi" w:cs="Arial"/>
          <w:sz w:val="22"/>
          <w:szCs w:val="22"/>
        </w:rPr>
        <w:t>2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124299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theme="minorHAnsi"/>
          <w:sz w:val="22"/>
          <w:szCs w:val="22"/>
        </w:rPr>
        <w:t>.</w:t>
      </w:r>
    </w:p>
    <w:p w14:paraId="6021DA01" w14:textId="0FFF038E" w:rsidR="00B065B3" w:rsidRPr="0093565A" w:rsidRDefault="0078031F" w:rsidP="00C96FCA">
      <w:pPr>
        <w:pStyle w:val="Nadpis1"/>
      </w:pPr>
      <w:r w:rsidRPr="0093565A">
        <w:t xml:space="preserve">POVINNOSTI PRODÁVAJÍCÍHO </w:t>
      </w:r>
    </w:p>
    <w:p w14:paraId="2C1FAE18" w14:textId="77777777" w:rsidR="00C96FCA" w:rsidRDefault="00553D33" w:rsidP="0028007E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odpovídá za provádění </w:t>
      </w:r>
      <w:r w:rsidR="00B81778" w:rsidRPr="006E7307">
        <w:rPr>
          <w:rFonts w:asciiTheme="minorHAnsi" w:hAnsiTheme="minorHAnsi"/>
          <w:sz w:val="22"/>
          <w:szCs w:val="22"/>
        </w:rPr>
        <w:t>dodávky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70982" w:rsidRPr="006E7307">
        <w:rPr>
          <w:rFonts w:asciiTheme="minorHAnsi" w:hAnsiTheme="minorHAnsi"/>
          <w:sz w:val="22"/>
          <w:szCs w:val="22"/>
        </w:rPr>
        <w:t>v požadované</w:t>
      </w:r>
      <w:r w:rsidR="00B065B3" w:rsidRPr="006E7307">
        <w:rPr>
          <w:rFonts w:asciiTheme="minorHAnsi" w:hAnsiTheme="minorHAnsi"/>
          <w:sz w:val="22"/>
          <w:szCs w:val="22"/>
        </w:rPr>
        <w:t xml:space="preserve"> kvalitě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1101D" w:rsidRPr="006E7307">
        <w:rPr>
          <w:rFonts w:asciiTheme="minorHAnsi" w:hAnsiTheme="minorHAnsi"/>
          <w:sz w:val="22"/>
          <w:szCs w:val="22"/>
        </w:rPr>
        <w:t>dle zadávacích podmínek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3A752E" w:rsidRPr="006E7307">
        <w:rPr>
          <w:rFonts w:asciiTheme="minorHAnsi" w:hAnsiTheme="minorHAnsi"/>
          <w:sz w:val="22"/>
          <w:szCs w:val="22"/>
        </w:rPr>
        <w:t xml:space="preserve"> v souladu s požadavkem objednatele</w:t>
      </w:r>
      <w:r w:rsidR="0071101D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>a</w:t>
      </w:r>
      <w:r w:rsidR="0071101D" w:rsidRPr="006E7307">
        <w:rPr>
          <w:rFonts w:asciiTheme="minorHAnsi" w:hAnsiTheme="minorHAnsi"/>
          <w:sz w:val="22"/>
          <w:szCs w:val="22"/>
        </w:rPr>
        <w:t xml:space="preserve"> ve</w:t>
      </w:r>
      <w:r w:rsidR="00B065B3" w:rsidRPr="006E7307">
        <w:rPr>
          <w:rFonts w:asciiTheme="minorHAnsi" w:hAnsiTheme="minorHAnsi"/>
          <w:sz w:val="22"/>
          <w:szCs w:val="22"/>
        </w:rPr>
        <w:t xml:space="preserve"> stanovených termínech</w:t>
      </w:r>
      <w:r w:rsidR="00BE3668" w:rsidRPr="006E7307">
        <w:rPr>
          <w:rFonts w:asciiTheme="minorHAnsi" w:hAnsiTheme="minorHAnsi"/>
          <w:sz w:val="22"/>
          <w:szCs w:val="22"/>
        </w:rPr>
        <w:t>.</w:t>
      </w:r>
    </w:p>
    <w:p w14:paraId="512F5818" w14:textId="09AE5303" w:rsidR="00311781" w:rsidRDefault="00136272" w:rsidP="00311781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Pokud v průběhu platnosti Dohody nastane situace, kdy není možné dodat část předmětu plnění (např. z důvodu ukončení výroby), je dodavatel povinen nabídnout zadavateli jiný, kvalitativně a cenově srovnatelný produkt</w:t>
      </w:r>
      <w:r w:rsidRPr="006E7307">
        <w:rPr>
          <w:rFonts w:asciiTheme="minorHAnsi" w:hAnsiTheme="minorHAnsi"/>
          <w:sz w:val="22"/>
          <w:szCs w:val="22"/>
        </w:rPr>
        <w:t>.</w:t>
      </w:r>
    </w:p>
    <w:p w14:paraId="5D948612" w14:textId="1ADF0A77" w:rsidR="007D27C2" w:rsidRDefault="007D27C2" w:rsidP="007D27C2">
      <w:pPr>
        <w:pStyle w:val="Nadpis2"/>
        <w:spacing w:after="0"/>
        <w:rPr>
          <w:rFonts w:asciiTheme="minorHAnsi" w:hAnsiTheme="minorHAnsi" w:cs="Arial"/>
          <w:sz w:val="22"/>
          <w:szCs w:val="22"/>
        </w:rPr>
      </w:pPr>
      <w:r w:rsidRPr="007D27C2">
        <w:rPr>
          <w:rFonts w:asciiTheme="minorHAnsi" w:hAnsiTheme="minorHAnsi" w:cs="Arial"/>
          <w:sz w:val="22"/>
          <w:szCs w:val="22"/>
        </w:rPr>
        <w:t>Prodávající je povinen zajistit, aby v rámci plnění nedošlo k porušení pracovněprávních předpisů, zejména zákona č. 262/2006 Sb., zákoník práce, ve znění pozdějších předpisů, a to vůči všem osobám, které se na plnění zakázky podílejí.</w:t>
      </w:r>
    </w:p>
    <w:p w14:paraId="1F390B19" w14:textId="6D7F524C" w:rsidR="0066291D" w:rsidRPr="0066291D" w:rsidRDefault="0066291D" w:rsidP="0066291D">
      <w:pPr>
        <w:pStyle w:val="Nadpis2"/>
        <w:spacing w:after="0"/>
        <w:rPr>
          <w:rFonts w:asciiTheme="minorHAnsi" w:hAnsiTheme="minorHAnsi" w:cs="Arial"/>
          <w:sz w:val="22"/>
          <w:szCs w:val="22"/>
        </w:rPr>
      </w:pPr>
      <w:r w:rsidRPr="000F3CE2">
        <w:rPr>
          <w:rFonts w:asciiTheme="minorHAnsi" w:hAnsiTheme="minorHAnsi" w:cs="Arial"/>
          <w:sz w:val="22"/>
          <w:szCs w:val="22"/>
        </w:rPr>
        <w:t>Prodávající je povinen zajistit, aby byly veškeré obaly z recyklovatelných materiálů, materiálů z obnovitelných zdrojů nebo se jednalo o obalový systém pro opakované použití. Zároveň je prodávající povinen zajistit, aby byly obalové materiály ručně snadno oddělitelné za účelem třídění a recyklace.</w:t>
      </w:r>
    </w:p>
    <w:p w14:paraId="7B301932" w14:textId="77777777" w:rsidR="007D27C2" w:rsidRPr="007D27C2" w:rsidRDefault="007D27C2" w:rsidP="007D27C2"/>
    <w:p w14:paraId="089021D9" w14:textId="45380C4B" w:rsidR="00B065B3" w:rsidRPr="00211C28" w:rsidRDefault="0078031F" w:rsidP="00C96FCA">
      <w:pPr>
        <w:pStyle w:val="Nadpis1"/>
      </w:pPr>
      <w:r>
        <w:t>CENA</w:t>
      </w:r>
    </w:p>
    <w:p w14:paraId="1C6F29C5" w14:textId="08DB254E" w:rsidR="002E18AF" w:rsidRPr="006E7307" w:rsidRDefault="00136272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kupující zaplatí 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rodávajícímu </w:t>
      </w:r>
      <w:r>
        <w:rPr>
          <w:rFonts w:asciiTheme="minorHAnsi" w:hAnsiTheme="minorHAnsi"/>
          <w:sz w:val="22"/>
          <w:szCs w:val="22"/>
        </w:rPr>
        <w:t>kupní cenu za dodané zboží</w:t>
      </w:r>
      <w:r w:rsidR="002E18AF" w:rsidRPr="006E7307">
        <w:rPr>
          <w:rFonts w:asciiTheme="minorHAnsi" w:hAnsiTheme="minorHAnsi"/>
          <w:sz w:val="22"/>
          <w:szCs w:val="22"/>
        </w:rPr>
        <w:t xml:space="preserve"> v souladu s položkovými cenami uvedenými v příloze č. </w:t>
      </w:r>
      <w:r w:rsidR="007532FE">
        <w:rPr>
          <w:rFonts w:asciiTheme="minorHAnsi" w:hAnsiTheme="minorHAnsi"/>
          <w:sz w:val="22"/>
          <w:szCs w:val="22"/>
        </w:rPr>
        <w:t>2</w:t>
      </w:r>
      <w:r w:rsidR="002E18AF" w:rsidRPr="006E7307">
        <w:rPr>
          <w:rFonts w:asciiTheme="minorHAnsi" w:hAnsiTheme="minorHAnsi"/>
          <w:sz w:val="22"/>
          <w:szCs w:val="22"/>
        </w:rPr>
        <w:t xml:space="preserve"> této</w:t>
      </w:r>
      <w:r w:rsidR="00875948">
        <w:rPr>
          <w:rFonts w:asciiTheme="minorHAnsi" w:hAnsiTheme="minorHAnsi"/>
          <w:sz w:val="22"/>
          <w:szCs w:val="22"/>
        </w:rPr>
        <w:t xml:space="preserve"> 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2E18AF" w:rsidRPr="006E7307">
        <w:rPr>
          <w:rFonts w:asciiTheme="minorHAnsi" w:hAnsiTheme="minorHAnsi"/>
          <w:sz w:val="22"/>
          <w:szCs w:val="22"/>
        </w:rPr>
        <w:t>.</w:t>
      </w:r>
    </w:p>
    <w:p w14:paraId="6FA23D49" w14:textId="653BB5B7" w:rsidR="0038196E" w:rsidRPr="007E3D91" w:rsidRDefault="007E3D91" w:rsidP="007E3D9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Veškeré položkové ceny jsou pevné, zahrnují veškeré náklady prodávajícího spojené s dodáním požadovaného zboží včetně dopravy po celou dobu účinnosti této Dohody. </w:t>
      </w:r>
      <w:r w:rsidRPr="006E7307">
        <w:rPr>
          <w:rFonts w:asciiTheme="minorHAnsi" w:hAnsiTheme="minorHAnsi"/>
          <w:sz w:val="22"/>
          <w:szCs w:val="22"/>
        </w:rPr>
        <w:t xml:space="preserve">Změna ceny dodávky je možná pouze z důvodů spočívajících ve změně sazby daně z přidané hodnoty a souvisejících předpisů. </w:t>
      </w:r>
    </w:p>
    <w:p w14:paraId="6D3D5B02" w14:textId="32DBBF5F" w:rsidR="00C96FCA" w:rsidRPr="00C96FCA" w:rsidRDefault="002E18AF" w:rsidP="00C96FCA">
      <w:pPr>
        <w:pStyle w:val="Nadpis2"/>
        <w:rPr>
          <w:rFonts w:asciiTheme="minorHAnsi" w:hAnsiTheme="minorHAnsi"/>
          <w:b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Celková kupní cena dílčích plnění uskutečněných po dobu účinnosti a na základě této </w:t>
      </w:r>
      <w:r w:rsidR="00DC4234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nepřekročí částku</w:t>
      </w:r>
      <w:r w:rsidR="007532FE">
        <w:rPr>
          <w:rFonts w:asciiTheme="minorHAnsi" w:hAnsiTheme="minorHAnsi"/>
          <w:sz w:val="22"/>
          <w:szCs w:val="22"/>
        </w:rPr>
        <w:t xml:space="preserve"> </w:t>
      </w:r>
      <w:r w:rsidR="007532FE" w:rsidRPr="006710A8">
        <w:rPr>
          <w:rFonts w:asciiTheme="minorHAnsi" w:hAnsiTheme="minorHAnsi"/>
          <w:b/>
          <w:sz w:val="22"/>
          <w:szCs w:val="22"/>
        </w:rPr>
        <w:t>1 950 000,00</w:t>
      </w:r>
      <w:r w:rsidR="007532FE" w:rsidRPr="006E7307">
        <w:rPr>
          <w:rFonts w:asciiTheme="minorHAnsi" w:hAnsiTheme="minorHAnsi"/>
          <w:b/>
          <w:sz w:val="22"/>
          <w:szCs w:val="22"/>
        </w:rPr>
        <w:t xml:space="preserve"> Kč bez DPH </w:t>
      </w:r>
      <w:r w:rsidR="007532FE" w:rsidRPr="006E7307">
        <w:rPr>
          <w:rFonts w:asciiTheme="minorHAnsi" w:hAnsiTheme="minorHAnsi"/>
          <w:sz w:val="22"/>
          <w:szCs w:val="22"/>
        </w:rPr>
        <w:t xml:space="preserve">(slovy: </w:t>
      </w:r>
      <w:proofErr w:type="spellStart"/>
      <w:r w:rsidR="007532FE">
        <w:rPr>
          <w:rFonts w:asciiTheme="minorHAnsi" w:hAnsiTheme="minorHAnsi"/>
          <w:sz w:val="22"/>
          <w:szCs w:val="22"/>
        </w:rPr>
        <w:t>jedenmiliondevětsetpadesáttisíc</w:t>
      </w:r>
      <w:proofErr w:type="spellEnd"/>
      <w:r w:rsidR="007532FE" w:rsidRPr="006E7307">
        <w:rPr>
          <w:rFonts w:asciiTheme="minorHAnsi" w:hAnsiTheme="minorHAnsi"/>
          <w:sz w:val="22"/>
          <w:szCs w:val="22"/>
        </w:rPr>
        <w:t xml:space="preserve"> korun českých)</w:t>
      </w:r>
      <w:r w:rsidR="007532FE" w:rsidRPr="006E7307">
        <w:rPr>
          <w:rFonts w:asciiTheme="minorHAnsi" w:hAnsiTheme="minorHAnsi"/>
          <w:b/>
          <w:sz w:val="22"/>
          <w:szCs w:val="22"/>
        </w:rPr>
        <w:t>.</w:t>
      </w:r>
    </w:p>
    <w:p w14:paraId="5232EE3D" w14:textId="123C6B72" w:rsidR="00B065B3" w:rsidRPr="00211C28" w:rsidRDefault="0078031F" w:rsidP="00C96FCA">
      <w:pPr>
        <w:pStyle w:val="Nadpis1"/>
      </w:pPr>
      <w:r w:rsidRPr="00211C28">
        <w:lastRenderedPageBreak/>
        <w:t xml:space="preserve">PLATEBNÍ PODMÍNKY </w:t>
      </w:r>
    </w:p>
    <w:p w14:paraId="40148D5B" w14:textId="5D70A17B" w:rsidR="00311781" w:rsidRPr="00311781" w:rsidRDefault="007E3D91" w:rsidP="0031178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Dílčí kupující zašlou prodávajícímu objednávky v souladu s čl. 5 Dohody. </w:t>
      </w:r>
    </w:p>
    <w:p w14:paraId="6CE0E51E" w14:textId="11C3D2BF" w:rsidR="00D90BC5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vystaví do 10 dnů od dodání zboží dílčímu kupujícímu fakturu – daňový doklad dle podané objednávky. </w:t>
      </w:r>
    </w:p>
    <w:p w14:paraId="0AC292E2" w14:textId="12A5559A" w:rsidR="00875FB4" w:rsidRPr="006E7307" w:rsidRDefault="00875FB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Faktura bude vystavena</w:t>
      </w:r>
      <w:r w:rsidR="002E18AF" w:rsidRPr="006E7307">
        <w:rPr>
          <w:rFonts w:asciiTheme="minorHAnsi" w:hAnsiTheme="minorHAnsi"/>
          <w:sz w:val="22"/>
          <w:szCs w:val="22"/>
        </w:rPr>
        <w:t xml:space="preserve"> na základě předávacího protokolu</w:t>
      </w:r>
      <w:r w:rsidRPr="006E7307">
        <w:rPr>
          <w:rFonts w:asciiTheme="minorHAnsi" w:hAnsiTheme="minorHAnsi"/>
          <w:sz w:val="22"/>
          <w:szCs w:val="22"/>
        </w:rPr>
        <w:t xml:space="preserve"> k datu </w:t>
      </w:r>
      <w:r w:rsidR="002E18AF" w:rsidRPr="006E7307">
        <w:rPr>
          <w:rFonts w:asciiTheme="minorHAnsi" w:hAnsiTheme="minorHAnsi"/>
          <w:sz w:val="22"/>
          <w:szCs w:val="22"/>
        </w:rPr>
        <w:t>předán</w:t>
      </w:r>
      <w:r w:rsidR="007E3D91">
        <w:rPr>
          <w:rFonts w:asciiTheme="minorHAnsi" w:hAnsiTheme="minorHAnsi"/>
          <w:sz w:val="22"/>
          <w:szCs w:val="22"/>
        </w:rPr>
        <w:t>í zboží prodávajícím dílčímu k</w:t>
      </w:r>
      <w:r w:rsidR="009F29ED" w:rsidRPr="006E7307">
        <w:rPr>
          <w:rFonts w:asciiTheme="minorHAnsi" w:hAnsiTheme="minorHAnsi"/>
          <w:sz w:val="22"/>
          <w:szCs w:val="22"/>
        </w:rPr>
        <w:t>up</w:t>
      </w:r>
      <w:r w:rsidR="002E18AF" w:rsidRPr="006E7307">
        <w:rPr>
          <w:rFonts w:asciiTheme="minorHAnsi" w:hAnsiTheme="minorHAnsi"/>
          <w:sz w:val="22"/>
          <w:szCs w:val="22"/>
        </w:rPr>
        <w:t>ujícímu</w:t>
      </w:r>
      <w:r w:rsidRPr="006E7307">
        <w:rPr>
          <w:rFonts w:asciiTheme="minorHAnsi" w:hAnsiTheme="minorHAnsi"/>
          <w:sz w:val="22"/>
          <w:szCs w:val="22"/>
        </w:rPr>
        <w:t xml:space="preserve">. </w:t>
      </w:r>
    </w:p>
    <w:p w14:paraId="658999A1" w14:textId="7349EA30" w:rsidR="00712944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</w:t>
      </w:r>
      <w:r w:rsidR="002E18AF" w:rsidRPr="006E7307">
        <w:rPr>
          <w:rFonts w:asciiTheme="minorHAnsi" w:hAnsiTheme="minorHAnsi"/>
          <w:sz w:val="22"/>
          <w:szCs w:val="22"/>
        </w:rPr>
        <w:t xml:space="preserve">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uhradí řádně předloženou fakturu (daňový doklad) do </w:t>
      </w:r>
      <w:r w:rsidR="00AE4D05" w:rsidRPr="006E7307">
        <w:rPr>
          <w:rFonts w:asciiTheme="minorHAnsi" w:hAnsiTheme="minorHAnsi"/>
          <w:sz w:val="22"/>
          <w:szCs w:val="22"/>
        </w:rPr>
        <w:t>3</w:t>
      </w:r>
      <w:r w:rsidR="00867EAD" w:rsidRPr="006E7307">
        <w:rPr>
          <w:rFonts w:asciiTheme="minorHAnsi" w:hAnsiTheme="minorHAnsi"/>
          <w:sz w:val="22"/>
          <w:szCs w:val="22"/>
        </w:rPr>
        <w:t>0</w:t>
      </w:r>
      <w:r w:rsidR="00B065B3" w:rsidRPr="006E7307">
        <w:rPr>
          <w:rFonts w:asciiTheme="minorHAnsi" w:hAnsiTheme="minorHAnsi"/>
          <w:sz w:val="22"/>
          <w:szCs w:val="22"/>
        </w:rPr>
        <w:t xml:space="preserve"> dnů po jejím obdržení převodem na účet </w:t>
      </w:r>
      <w:r>
        <w:rPr>
          <w:rFonts w:asciiTheme="minorHAnsi" w:hAnsiTheme="minorHAnsi"/>
          <w:sz w:val="22"/>
          <w:szCs w:val="22"/>
        </w:rPr>
        <w:t>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rodávajícího </w:t>
      </w:r>
      <w:r w:rsidR="00B065B3" w:rsidRPr="006E7307">
        <w:rPr>
          <w:rFonts w:asciiTheme="minorHAnsi" w:hAnsiTheme="minorHAnsi"/>
          <w:sz w:val="22"/>
          <w:szCs w:val="22"/>
        </w:rPr>
        <w:t xml:space="preserve">uvedený v záhlaví </w:t>
      </w:r>
      <w:r w:rsidR="00111261" w:rsidRPr="006E7307">
        <w:rPr>
          <w:rFonts w:asciiTheme="minorHAnsi" w:hAnsiTheme="minorHAnsi"/>
          <w:sz w:val="22"/>
          <w:szCs w:val="22"/>
        </w:rPr>
        <w:t>Dohody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  <w:r w:rsidR="0038196E" w:rsidRPr="006E7307">
        <w:rPr>
          <w:rFonts w:asciiTheme="minorHAnsi" w:hAnsiTheme="minorHAnsi"/>
          <w:sz w:val="22"/>
          <w:szCs w:val="22"/>
        </w:rPr>
        <w:t xml:space="preserve">Dnem splnění lhůty splatnosti se rozumí den uvedený na přijatém příkazu k úhradě, který předal </w:t>
      </w:r>
      <w:r w:rsidR="00311781">
        <w:rPr>
          <w:rFonts w:asciiTheme="minorHAnsi" w:hAnsiTheme="minorHAnsi"/>
          <w:sz w:val="22"/>
          <w:szCs w:val="22"/>
        </w:rPr>
        <w:t>kupující (nebo dílčí kupující</w:t>
      </w:r>
      <w:r w:rsidR="003A6580" w:rsidRPr="006E7307">
        <w:rPr>
          <w:rFonts w:asciiTheme="minorHAnsi" w:hAnsiTheme="minorHAnsi"/>
          <w:sz w:val="22"/>
          <w:szCs w:val="22"/>
        </w:rPr>
        <w:t xml:space="preserve">) </w:t>
      </w:r>
      <w:r w:rsidR="0038196E" w:rsidRPr="006E7307">
        <w:rPr>
          <w:rFonts w:asciiTheme="minorHAnsi" w:hAnsiTheme="minorHAnsi"/>
          <w:sz w:val="22"/>
          <w:szCs w:val="22"/>
        </w:rPr>
        <w:t>svému peněžnímu ústavu a byl jím potvrzen.</w:t>
      </w:r>
    </w:p>
    <w:p w14:paraId="6AD791CC" w14:textId="77777777" w:rsidR="00712944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Účetní daňový doklad (faktura) musí splňovat náležitosti daňového dokladu stanovené zákonem o dani z přidané hodnoty a zákonem č. 563/1991 Sb., o účetnictví, ve znění pozdějších předpisů.</w:t>
      </w:r>
    </w:p>
    <w:p w14:paraId="0AF633DF" w14:textId="53CADD39" w:rsidR="00894589" w:rsidRDefault="00FF77DD" w:rsidP="00894589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Nesplněním sjednaného postupu ze stra</w:t>
      </w:r>
      <w:r w:rsidR="00951AFF">
        <w:rPr>
          <w:rFonts w:asciiTheme="minorHAnsi" w:hAnsiTheme="minorHAnsi"/>
          <w:sz w:val="22"/>
          <w:szCs w:val="22"/>
        </w:rPr>
        <w:t>ny poskytovatele vzniká dílčímu kupujícímu</w:t>
      </w:r>
      <w:r w:rsidR="000B43DC" w:rsidRPr="006E7307">
        <w:rPr>
          <w:rFonts w:asciiTheme="minorHAnsi" w:hAnsiTheme="minorHAnsi"/>
          <w:sz w:val="22"/>
          <w:szCs w:val="22"/>
        </w:rPr>
        <w:t xml:space="preserve"> právo fakturu vrátit bez </w:t>
      </w:r>
      <w:r w:rsidRPr="006E7307">
        <w:rPr>
          <w:rFonts w:asciiTheme="minorHAnsi" w:hAnsiTheme="minorHAnsi"/>
          <w:sz w:val="22"/>
          <w:szCs w:val="22"/>
        </w:rPr>
        <w:t xml:space="preserve">proplacení zpět. Vrácením faktury přestává běžet lhůta splatnosti. </w:t>
      </w:r>
      <w:r w:rsidR="007E3D91" w:rsidRPr="006E7307">
        <w:rPr>
          <w:rFonts w:asciiTheme="minorHAnsi" w:hAnsiTheme="minorHAnsi"/>
          <w:sz w:val="22"/>
          <w:szCs w:val="22"/>
        </w:rPr>
        <w:t xml:space="preserve">Opravená, přepracovaná nebo nová faktura bude opatřena novou dobou splatnosti. </w:t>
      </w:r>
    </w:p>
    <w:p w14:paraId="44EFD99A" w14:textId="261F3FB6" w:rsidR="00311781" w:rsidRPr="00311781" w:rsidRDefault="00311781" w:rsidP="00311781">
      <w:pPr>
        <w:pStyle w:val="Nadpis2"/>
        <w:rPr>
          <w:rFonts w:asciiTheme="minorHAnsi" w:hAnsiTheme="minorHAnsi"/>
          <w:sz w:val="22"/>
          <w:szCs w:val="22"/>
        </w:rPr>
      </w:pPr>
      <w:r w:rsidRPr="00311781">
        <w:rPr>
          <w:rFonts w:asciiTheme="minorHAnsi" w:hAnsiTheme="minorHAnsi"/>
          <w:sz w:val="22"/>
          <w:szCs w:val="22"/>
        </w:rPr>
        <w:t xml:space="preserve">Prodávající disponuje bankovním účtem v českých korunách v ČR, jelikož je povinen zahrnout do nabídkové ceny veškeré náklady a poplatky spojené s plněním veřejné zakázky, mezi něž jsou zahrnuty i poplatky za přeshraniční transakce, které nesmí kupujícímu ani dílčím kupujícím v souvislosti s plněním </w:t>
      </w:r>
      <w:r w:rsidR="00951AFF">
        <w:rPr>
          <w:rFonts w:asciiTheme="minorHAnsi" w:hAnsiTheme="minorHAnsi"/>
          <w:sz w:val="22"/>
          <w:szCs w:val="22"/>
        </w:rPr>
        <w:t>této Dohody vznikat.</w:t>
      </w:r>
    </w:p>
    <w:p w14:paraId="3CF958B9" w14:textId="1A0BFFFE" w:rsidR="00894589" w:rsidRPr="00211C28" w:rsidRDefault="00894589" w:rsidP="00C96FCA">
      <w:pPr>
        <w:pStyle w:val="Nadpis1"/>
      </w:pPr>
      <w:r>
        <w:t>ZÁRUKA ZA JAKOST</w:t>
      </w:r>
      <w:r w:rsidRPr="00211C28">
        <w:t xml:space="preserve"> </w:t>
      </w:r>
    </w:p>
    <w:p w14:paraId="144721A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poskytuje kupujícímu záruku za jakost zboží ve výši min. 24 měsíců. </w:t>
      </w:r>
    </w:p>
    <w:p w14:paraId="2712462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se poskytnutím záruky zavazuje, že dodané zboží bude po celou záruční dobu způsobilé pro použití ke smluvenému, jinak k obvyklému účelu, nebo že si zachová smluvené, jinak obvyklé vlastnosti. </w:t>
      </w:r>
    </w:p>
    <w:p w14:paraId="55AB467E" w14:textId="77777777" w:rsid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Záruční doba začíná běžet ode dne řádného předání a převzetí zboží dílčím kupujícím. </w:t>
      </w:r>
    </w:p>
    <w:p w14:paraId="636A5CF4" w14:textId="26BC2B1D" w:rsidR="00894589" w:rsidRP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 xml:space="preserve">Další práva a povinnosti jsou upraveny v příslušných ustanoveních občanského zákoníku. </w:t>
      </w:r>
    </w:p>
    <w:p w14:paraId="5371DEE0" w14:textId="59687582" w:rsidR="00B065B3" w:rsidRPr="00211C28" w:rsidRDefault="007E3D91" w:rsidP="00C96FCA">
      <w:pPr>
        <w:pStyle w:val="Nadpis1"/>
      </w:pPr>
      <w:r>
        <w:t xml:space="preserve">UKONČENÍ </w:t>
      </w:r>
      <w:r w:rsidR="0078031F">
        <w:t>DOHOD</w:t>
      </w:r>
      <w:r w:rsidR="0078031F" w:rsidRPr="00211C28">
        <w:t xml:space="preserve">Y </w:t>
      </w:r>
    </w:p>
    <w:p w14:paraId="3AB27088" w14:textId="6A93F62F" w:rsidR="00DC17E7" w:rsidRDefault="00DC17E7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Tato Dohoda může být ukončena uplynutím doby trvání, dohodou smluvních stran nebo odstoupením. </w:t>
      </w:r>
    </w:p>
    <w:p w14:paraId="52802B37" w14:textId="77777777" w:rsidR="00B065B3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Kupující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může odstoupit od </w:t>
      </w:r>
      <w:r w:rsidR="00457965" w:rsidRPr="006E730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B065B3" w:rsidRPr="006E7307">
        <w:rPr>
          <w:rFonts w:asciiTheme="minorHAnsi" w:hAnsiTheme="minorHAnsi"/>
          <w:sz w:val="22"/>
          <w:szCs w:val="22"/>
        </w:rPr>
        <w:t>, nejsou-</w:t>
      </w:r>
      <w:r w:rsidR="00C64F4F" w:rsidRPr="006E7307">
        <w:rPr>
          <w:rFonts w:asciiTheme="minorHAnsi" w:hAnsiTheme="minorHAnsi"/>
          <w:sz w:val="22"/>
          <w:szCs w:val="22"/>
        </w:rPr>
        <w:t>l</w:t>
      </w:r>
      <w:r w:rsidR="00B065B3" w:rsidRPr="006E7307">
        <w:rPr>
          <w:rFonts w:asciiTheme="minorHAnsi" w:hAnsiTheme="minorHAnsi"/>
          <w:sz w:val="22"/>
          <w:szCs w:val="22"/>
        </w:rPr>
        <w:t xml:space="preserve">i plněny </w:t>
      </w:r>
      <w:r w:rsidR="00FF77DD" w:rsidRPr="006E7307">
        <w:rPr>
          <w:rFonts w:asciiTheme="minorHAnsi" w:hAnsiTheme="minorHAnsi"/>
          <w:sz w:val="22"/>
          <w:szCs w:val="22"/>
        </w:rPr>
        <w:t>Prodávajícím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řádně jeho povinnosti, zejména: </w:t>
      </w:r>
    </w:p>
    <w:p w14:paraId="1A06AFC7" w14:textId="0D5E0722" w:rsidR="00B065B3" w:rsidRPr="006E7307" w:rsidRDefault="00B065B3" w:rsidP="0078031F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>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565AF3" w:rsidRPr="006E7307">
        <w:rPr>
          <w:rFonts w:asciiTheme="minorHAnsi" w:hAnsiTheme="minorHAnsi"/>
          <w:sz w:val="22"/>
          <w:szCs w:val="22"/>
        </w:rPr>
        <w:t>ne</w:t>
      </w:r>
      <w:r w:rsidRPr="006E7307">
        <w:rPr>
          <w:rFonts w:asciiTheme="minorHAnsi" w:hAnsiTheme="minorHAnsi"/>
          <w:sz w:val="22"/>
          <w:szCs w:val="22"/>
        </w:rPr>
        <w:t xml:space="preserve">provádí </w:t>
      </w:r>
      <w:r w:rsidR="00D90BC5" w:rsidRPr="006E7307">
        <w:rPr>
          <w:rFonts w:asciiTheme="minorHAnsi" w:hAnsiTheme="minorHAnsi"/>
          <w:sz w:val="22"/>
          <w:szCs w:val="22"/>
        </w:rPr>
        <w:t>dodávku</w:t>
      </w:r>
      <w:r w:rsidR="00565AF3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kvalitně</w:t>
      </w:r>
      <w:r w:rsidR="00565AF3" w:rsidRPr="006E7307">
        <w:rPr>
          <w:rFonts w:asciiTheme="minorHAnsi" w:hAnsiTheme="minorHAnsi"/>
          <w:sz w:val="22"/>
          <w:szCs w:val="22"/>
        </w:rPr>
        <w:t xml:space="preserve">, včas a v souladu s podmínkami této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0B43DC" w:rsidRPr="006E7307">
        <w:rPr>
          <w:rFonts w:asciiTheme="minorHAnsi" w:hAnsiTheme="minorHAnsi"/>
          <w:sz w:val="22"/>
          <w:szCs w:val="22"/>
        </w:rPr>
        <w:t xml:space="preserve"> a po </w:t>
      </w:r>
      <w:r w:rsidRPr="006E7307">
        <w:rPr>
          <w:rFonts w:asciiTheme="minorHAnsi" w:hAnsiTheme="minorHAnsi"/>
          <w:sz w:val="22"/>
          <w:szCs w:val="22"/>
        </w:rPr>
        <w:t>předchozí výzvě v</w:t>
      </w:r>
      <w:r w:rsidR="00A863FB" w:rsidRPr="006E7307">
        <w:rPr>
          <w:rFonts w:asciiTheme="minorHAnsi" w:hAnsiTheme="minorHAnsi"/>
          <w:sz w:val="22"/>
          <w:szCs w:val="22"/>
        </w:rPr>
        <w:t>e stanovené</w:t>
      </w:r>
      <w:r w:rsidRPr="006E7307">
        <w:rPr>
          <w:rFonts w:asciiTheme="minorHAnsi" w:hAnsiTheme="minorHAnsi"/>
          <w:sz w:val="22"/>
          <w:szCs w:val="22"/>
        </w:rPr>
        <w:t xml:space="preserve"> lhůtě nezajistil nápravu, </w:t>
      </w:r>
      <w:r w:rsidR="00D2318D" w:rsidRPr="006E7307">
        <w:rPr>
          <w:rFonts w:asciiTheme="minorHAnsi" w:hAnsiTheme="minorHAnsi"/>
          <w:sz w:val="22"/>
          <w:szCs w:val="22"/>
        </w:rPr>
        <w:t>nebo</w:t>
      </w:r>
    </w:p>
    <w:p w14:paraId="1522052B" w14:textId="77777777" w:rsidR="00C96FCA" w:rsidRDefault="00B065B3" w:rsidP="00C96FCA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FF77DD" w:rsidRPr="006E7307">
        <w:rPr>
          <w:rFonts w:asciiTheme="minorHAnsi" w:hAnsiTheme="minorHAnsi"/>
          <w:sz w:val="22"/>
          <w:szCs w:val="22"/>
        </w:rPr>
        <w:t xml:space="preserve">opakovaně </w:t>
      </w:r>
      <w:r w:rsidR="00DC17E7">
        <w:rPr>
          <w:rFonts w:asciiTheme="minorHAnsi" w:hAnsiTheme="minorHAnsi"/>
          <w:sz w:val="22"/>
          <w:szCs w:val="22"/>
        </w:rPr>
        <w:t>neplní jiné</w:t>
      </w:r>
      <w:r w:rsidRPr="006E7307">
        <w:rPr>
          <w:rFonts w:asciiTheme="minorHAnsi" w:hAnsiTheme="minorHAnsi"/>
          <w:sz w:val="22"/>
          <w:szCs w:val="22"/>
        </w:rPr>
        <w:t xml:space="preserve"> povinnosti </w:t>
      </w:r>
      <w:r w:rsidR="00FF77DD" w:rsidRPr="006E7307">
        <w:rPr>
          <w:rFonts w:asciiTheme="minorHAnsi" w:hAnsiTheme="minorHAnsi" w:cs="Arial"/>
          <w:sz w:val="22"/>
          <w:szCs w:val="22"/>
        </w:rPr>
        <w:t xml:space="preserve">vyplývající z této </w:t>
      </w:r>
      <w:r w:rsidR="00DC17E7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="00DC17E7">
        <w:rPr>
          <w:rFonts w:asciiTheme="minorHAnsi" w:hAnsiTheme="minorHAnsi"/>
          <w:sz w:val="22"/>
          <w:szCs w:val="22"/>
        </w:rPr>
        <w:t>, nebo</w:t>
      </w:r>
    </w:p>
    <w:p w14:paraId="589B5BFB" w14:textId="1AC3FFC9" w:rsidR="00DC17E7" w:rsidRDefault="00DC17E7" w:rsidP="00C96FCA">
      <w:pPr>
        <w:pStyle w:val="Nadpis3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>pokud prodávající předložil v nabídce na výše uvedenou VZ údaje či dokumenty, které neodpovídaly skutečnosti a moh</w:t>
      </w:r>
      <w:r w:rsidR="007D27C2">
        <w:rPr>
          <w:rFonts w:asciiTheme="minorHAnsi" w:hAnsiTheme="minorHAnsi" w:cstheme="minorHAnsi"/>
          <w:sz w:val="22"/>
          <w:szCs w:val="22"/>
        </w:rPr>
        <w:t>ly mít vliv na výběr dodavatele, nebo</w:t>
      </w:r>
    </w:p>
    <w:p w14:paraId="397F95F1" w14:textId="1F41BF82" w:rsidR="007D27C2" w:rsidRPr="007D27C2" w:rsidRDefault="007D27C2" w:rsidP="007D27C2">
      <w:pPr>
        <w:pStyle w:val="Nadpis3"/>
        <w:numPr>
          <w:ilvl w:val="0"/>
          <w:numId w:val="0"/>
        </w:numPr>
        <w:ind w:left="1146" w:hanging="720"/>
        <w:rPr>
          <w:rFonts w:asciiTheme="minorHAnsi" w:hAnsiTheme="minorHAnsi"/>
          <w:sz w:val="22"/>
          <w:szCs w:val="22"/>
        </w:rPr>
      </w:pPr>
      <w:proofErr w:type="gramStart"/>
      <w:r w:rsidRPr="007D27C2">
        <w:rPr>
          <w:rFonts w:asciiTheme="minorHAnsi" w:hAnsiTheme="minorHAnsi"/>
          <w:sz w:val="22"/>
          <w:szCs w:val="22"/>
        </w:rPr>
        <w:t xml:space="preserve">11.2.4 </w:t>
      </w:r>
      <w:r>
        <w:rPr>
          <w:rFonts w:asciiTheme="minorHAnsi" w:hAnsiTheme="minorHAnsi"/>
          <w:sz w:val="22"/>
          <w:szCs w:val="22"/>
        </w:rPr>
        <w:t xml:space="preserve">  pokud</w:t>
      </w:r>
      <w:proofErr w:type="gramEnd"/>
      <w:r w:rsidRPr="007D27C2">
        <w:rPr>
          <w:rFonts w:asciiTheme="minorHAnsi" w:hAnsiTheme="minorHAnsi"/>
          <w:sz w:val="22"/>
          <w:szCs w:val="22"/>
        </w:rPr>
        <w:t xml:space="preserve"> kupující zjistí, že v rámci plnění došlo k porušení pracovněprávních předpisů, zejména zákona č. 262/2006 Sb., zákoník práce, ve znění pozdějších předpisů, a prodávající neučinil žádné kroky k nápravě.</w:t>
      </w:r>
    </w:p>
    <w:p w14:paraId="3CE64009" w14:textId="32347229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lastRenderedPageBreak/>
        <w:t>Prodávající</w:t>
      </w:r>
      <w:r w:rsidR="00DC17E7">
        <w:rPr>
          <w:rFonts w:asciiTheme="minorHAnsi" w:hAnsiTheme="minorHAnsi" w:cs="Arial"/>
          <w:sz w:val="22"/>
          <w:szCs w:val="22"/>
        </w:rPr>
        <w:t xml:space="preserve"> je oprávněn odstoupit od</w:t>
      </w:r>
      <w:r w:rsidRPr="006E7307">
        <w:rPr>
          <w:rFonts w:asciiTheme="minorHAnsi" w:hAnsiTheme="minorHAnsi" w:cs="Arial"/>
          <w:sz w:val="22"/>
          <w:szCs w:val="22"/>
        </w:rPr>
        <w:t xml:space="preserve"> dílčí o</w:t>
      </w:r>
      <w:r w:rsidR="00DC17E7">
        <w:rPr>
          <w:rFonts w:asciiTheme="minorHAnsi" w:hAnsiTheme="minorHAnsi" w:cs="Arial"/>
          <w:sz w:val="22"/>
          <w:szCs w:val="22"/>
        </w:rPr>
        <w:t>bjednávky, jestliže bude dílčí k</w:t>
      </w:r>
      <w:r w:rsidRPr="006E7307">
        <w:rPr>
          <w:rFonts w:asciiTheme="minorHAnsi" w:hAnsiTheme="minorHAnsi" w:cs="Arial"/>
          <w:sz w:val="22"/>
          <w:szCs w:val="22"/>
        </w:rPr>
        <w:t xml:space="preserve">upující v prodlení s úhradou řádně vystavené faktury, a to více jak 30 dnů po termínu její splatnosti.  </w:t>
      </w:r>
    </w:p>
    <w:p w14:paraId="68336AA4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musí být učiněno v písemné podobě a doručeno druhé smluvní straně.</w:t>
      </w:r>
    </w:p>
    <w:p w14:paraId="178EF976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je účinné dnem jeho doručení druhé smluvní straně.</w:t>
      </w:r>
    </w:p>
    <w:p w14:paraId="6304DC36" w14:textId="66332189" w:rsidR="00281D04" w:rsidRPr="006E7307" w:rsidRDefault="00B065B3" w:rsidP="0078031F">
      <w:pPr>
        <w:pStyle w:val="Nadpis2"/>
        <w:rPr>
          <w:rFonts w:asciiTheme="minorHAnsi" w:hAnsiTheme="minorHAnsi"/>
          <w:bCs/>
          <w:spacing w:val="30"/>
          <w:kern w:val="32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V případě odstoupení od </w:t>
      </w:r>
      <w:r w:rsidR="00DC17E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není dotčeno právo </w:t>
      </w:r>
      <w:r w:rsidR="00FF77DD" w:rsidRPr="006E7307">
        <w:rPr>
          <w:rFonts w:asciiTheme="minorHAnsi" w:hAnsiTheme="minorHAnsi"/>
          <w:sz w:val="22"/>
          <w:szCs w:val="22"/>
        </w:rPr>
        <w:t xml:space="preserve">smluvních stran </w:t>
      </w:r>
      <w:r w:rsidRPr="006E7307">
        <w:rPr>
          <w:rFonts w:asciiTheme="minorHAnsi" w:hAnsiTheme="minorHAnsi"/>
          <w:sz w:val="22"/>
          <w:szCs w:val="22"/>
        </w:rPr>
        <w:t xml:space="preserve">na náhradu škody podle </w:t>
      </w:r>
      <w:r w:rsidR="006A1796" w:rsidRPr="006E7307">
        <w:rPr>
          <w:rFonts w:asciiTheme="minorHAnsi" w:hAnsiTheme="minorHAnsi"/>
          <w:sz w:val="22"/>
          <w:szCs w:val="22"/>
        </w:rPr>
        <w:t>platných</w:t>
      </w:r>
      <w:r w:rsidRPr="006E7307">
        <w:rPr>
          <w:rFonts w:asciiTheme="minorHAnsi" w:hAnsiTheme="minorHAnsi"/>
          <w:sz w:val="22"/>
          <w:szCs w:val="22"/>
        </w:rPr>
        <w:t xml:space="preserve"> právních předpisů. </w:t>
      </w:r>
    </w:p>
    <w:p w14:paraId="4C80F43C" w14:textId="1770EBF3" w:rsidR="00B065B3" w:rsidRPr="00211C28" w:rsidRDefault="0078031F" w:rsidP="00C96FCA">
      <w:pPr>
        <w:pStyle w:val="Nadpis1"/>
      </w:pPr>
      <w:r w:rsidRPr="00211C28">
        <w:t>SANKCE</w:t>
      </w:r>
    </w:p>
    <w:p w14:paraId="0A267BDD" w14:textId="79EA6E7C" w:rsidR="00FF77DD" w:rsidRPr="006E7307" w:rsidRDefault="00EF720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V případě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n</w:t>
      </w:r>
      <w:r w:rsidR="009E0A19" w:rsidRPr="006E7307">
        <w:rPr>
          <w:rFonts w:asciiTheme="minorHAnsi" w:hAnsiTheme="minorHAnsi"/>
          <w:sz w:val="22"/>
          <w:szCs w:val="22"/>
        </w:rPr>
        <w:t xml:space="preserve">ezajištění </w:t>
      </w:r>
      <w:r w:rsidRPr="006E7307">
        <w:rPr>
          <w:rFonts w:asciiTheme="minorHAnsi" w:hAnsiTheme="minorHAnsi"/>
          <w:sz w:val="22"/>
          <w:szCs w:val="22"/>
        </w:rPr>
        <w:t>dodávky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 xml:space="preserve">rodávajícím </w:t>
      </w:r>
      <w:r w:rsidR="009E0A19" w:rsidRPr="006E7307">
        <w:rPr>
          <w:rFonts w:asciiTheme="minorHAnsi" w:hAnsiTheme="minorHAnsi"/>
          <w:sz w:val="22"/>
          <w:szCs w:val="22"/>
        </w:rPr>
        <w:t xml:space="preserve">v dohodnutém termínu dle </w:t>
      </w:r>
      <w:r w:rsidR="00DC17E7">
        <w:rPr>
          <w:rFonts w:asciiTheme="minorHAnsi" w:hAnsiTheme="minorHAnsi"/>
          <w:sz w:val="22"/>
          <w:szCs w:val="22"/>
        </w:rPr>
        <w:t>příslušné 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Pr="006E7307">
        <w:rPr>
          <w:rFonts w:asciiTheme="minorHAnsi" w:hAnsiTheme="minorHAnsi"/>
          <w:sz w:val="22"/>
          <w:szCs w:val="22"/>
        </w:rPr>
        <w:t>je stanovena</w:t>
      </w:r>
      <w:r w:rsidR="00295C2E" w:rsidRPr="006E7307">
        <w:rPr>
          <w:rFonts w:asciiTheme="minorHAnsi" w:hAnsiTheme="minorHAnsi"/>
          <w:sz w:val="22"/>
          <w:szCs w:val="22"/>
        </w:rPr>
        <w:t xml:space="preserve"> smluvní </w:t>
      </w:r>
      <w:r w:rsidR="00FF77DD" w:rsidRPr="006E7307">
        <w:rPr>
          <w:rFonts w:asciiTheme="minorHAnsi" w:hAnsiTheme="minorHAnsi"/>
          <w:sz w:val="22"/>
          <w:szCs w:val="22"/>
        </w:rPr>
        <w:t xml:space="preserve">pokuta </w:t>
      </w:r>
      <w:r w:rsidR="00295C2E" w:rsidRPr="006E7307">
        <w:rPr>
          <w:rFonts w:asciiTheme="minorHAnsi" w:hAnsiTheme="minorHAnsi"/>
          <w:sz w:val="22"/>
          <w:szCs w:val="22"/>
        </w:rPr>
        <w:t xml:space="preserve">ve výši </w:t>
      </w:r>
      <w:r w:rsidR="005F76A5" w:rsidRPr="006E7307">
        <w:rPr>
          <w:rFonts w:asciiTheme="minorHAnsi" w:hAnsiTheme="minorHAnsi"/>
          <w:sz w:val="22"/>
          <w:szCs w:val="22"/>
        </w:rPr>
        <w:t>0,</w:t>
      </w:r>
      <w:r w:rsidR="00760CDF" w:rsidRPr="006E7307">
        <w:rPr>
          <w:rFonts w:asciiTheme="minorHAnsi" w:hAnsiTheme="minorHAnsi"/>
          <w:sz w:val="22"/>
          <w:szCs w:val="22"/>
        </w:rPr>
        <w:t>2</w:t>
      </w:r>
      <w:r w:rsidR="009E0A19" w:rsidRPr="006E7307">
        <w:rPr>
          <w:rFonts w:asciiTheme="minorHAnsi" w:hAnsiTheme="minorHAnsi"/>
          <w:sz w:val="22"/>
          <w:szCs w:val="22"/>
        </w:rPr>
        <w:t xml:space="preserve"> % celkové ceny</w:t>
      </w:r>
      <w:r w:rsidR="007926CF" w:rsidRPr="006E7307">
        <w:rPr>
          <w:rFonts w:asciiTheme="minorHAnsi" w:hAnsiTheme="minorHAnsi"/>
          <w:sz w:val="22"/>
          <w:szCs w:val="22"/>
        </w:rPr>
        <w:t xml:space="preserve"> </w:t>
      </w:r>
      <w:r w:rsidR="002B7672" w:rsidRPr="006E7307">
        <w:rPr>
          <w:rFonts w:asciiTheme="minorHAnsi" w:hAnsiTheme="minorHAnsi"/>
          <w:sz w:val="22"/>
          <w:szCs w:val="22"/>
        </w:rPr>
        <w:t xml:space="preserve">příslušné </w:t>
      </w:r>
      <w:r w:rsidR="00DC17E7">
        <w:rPr>
          <w:rFonts w:asciiTheme="minorHAnsi" w:hAnsiTheme="minorHAnsi"/>
          <w:sz w:val="22"/>
          <w:szCs w:val="22"/>
        </w:rPr>
        <w:t>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="003A6580" w:rsidRPr="006E7307">
        <w:rPr>
          <w:rFonts w:asciiTheme="minorHAnsi" w:hAnsiTheme="minorHAnsi"/>
          <w:sz w:val="22"/>
          <w:szCs w:val="22"/>
        </w:rPr>
        <w:t>vč. DPH</w:t>
      </w:r>
      <w:r w:rsidR="009E0A19" w:rsidRPr="006E7307">
        <w:rPr>
          <w:rFonts w:asciiTheme="minorHAnsi" w:hAnsiTheme="minorHAnsi"/>
          <w:sz w:val="22"/>
          <w:szCs w:val="22"/>
        </w:rPr>
        <w:t xml:space="preserve">, a to za každý, byť i </w:t>
      </w:r>
      <w:r w:rsidR="00815251" w:rsidRPr="006E7307">
        <w:rPr>
          <w:rFonts w:asciiTheme="minorHAnsi" w:hAnsiTheme="minorHAnsi"/>
          <w:sz w:val="22"/>
          <w:szCs w:val="22"/>
        </w:rPr>
        <w:t>započatý den prodlení</w:t>
      </w:r>
      <w:r w:rsidR="009E0A19" w:rsidRPr="006E7307">
        <w:rPr>
          <w:rFonts w:asciiTheme="minorHAnsi" w:hAnsiTheme="minorHAnsi"/>
          <w:sz w:val="22"/>
          <w:szCs w:val="22"/>
        </w:rPr>
        <w:t>.</w:t>
      </w:r>
    </w:p>
    <w:p w14:paraId="016A8D81" w14:textId="528C0166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Kup</w:t>
      </w:r>
      <w:r w:rsidR="00DC17E7">
        <w:rPr>
          <w:rFonts w:asciiTheme="minorHAnsi" w:hAnsiTheme="minorHAnsi" w:cs="Arial"/>
          <w:sz w:val="22"/>
          <w:szCs w:val="22"/>
        </w:rPr>
        <w:t>ující je oprávněn požadovat po p</w:t>
      </w:r>
      <w:r w:rsidRPr="006E7307">
        <w:rPr>
          <w:rFonts w:asciiTheme="minorHAnsi" w:hAnsiTheme="minorHAnsi" w:cs="Arial"/>
          <w:sz w:val="22"/>
          <w:szCs w:val="22"/>
        </w:rPr>
        <w:t xml:space="preserve">rodávajícím zaplacení smluvní pokuty ve výši </w:t>
      </w:r>
      <w:r w:rsidR="001C1CAA">
        <w:rPr>
          <w:rFonts w:asciiTheme="minorHAnsi" w:hAnsiTheme="minorHAnsi" w:cs="Arial"/>
          <w:b/>
          <w:sz w:val="22"/>
          <w:szCs w:val="22"/>
        </w:rPr>
        <w:t>500,-</w:t>
      </w:r>
      <w:r w:rsidRPr="00162927">
        <w:rPr>
          <w:rFonts w:asciiTheme="minorHAnsi" w:hAnsiTheme="minorHAnsi" w:cs="Arial"/>
          <w:b/>
          <w:sz w:val="22"/>
          <w:szCs w:val="22"/>
        </w:rPr>
        <w:t xml:space="preserve"> Kč</w:t>
      </w:r>
      <w:r w:rsidRPr="006E7307">
        <w:rPr>
          <w:rFonts w:asciiTheme="minorHAnsi" w:hAnsiTheme="minorHAnsi" w:cs="Arial"/>
          <w:sz w:val="22"/>
          <w:szCs w:val="22"/>
        </w:rPr>
        <w:t xml:space="preserve"> (slovy</w:t>
      </w:r>
      <w:r w:rsidR="00863B18" w:rsidRPr="006E7307">
        <w:rPr>
          <w:rFonts w:asciiTheme="minorHAnsi" w:hAnsiTheme="minorHAnsi" w:cs="Arial"/>
          <w:sz w:val="22"/>
          <w:szCs w:val="22"/>
        </w:rPr>
        <w:t>:</w:t>
      </w:r>
      <w:r w:rsidRPr="006E7307">
        <w:rPr>
          <w:rFonts w:asciiTheme="minorHAnsi" w:hAnsiTheme="minorHAnsi" w:cs="Arial"/>
          <w:sz w:val="22"/>
          <w:szCs w:val="22"/>
        </w:rPr>
        <w:t xml:space="preserve"> </w:t>
      </w:r>
      <w:r w:rsidR="001C1CAA">
        <w:rPr>
          <w:rFonts w:asciiTheme="minorHAnsi" w:hAnsiTheme="minorHAnsi" w:cs="Arial"/>
          <w:sz w:val="22"/>
          <w:szCs w:val="22"/>
        </w:rPr>
        <w:t>pětset</w:t>
      </w:r>
      <w:r w:rsidR="00875948">
        <w:rPr>
          <w:rFonts w:asciiTheme="minorHAnsi" w:hAnsiTheme="minorHAnsi" w:cs="Arial"/>
          <w:sz w:val="22"/>
          <w:szCs w:val="22"/>
        </w:rPr>
        <w:t>korun českých</w:t>
      </w:r>
      <w:r w:rsidRPr="006E7307">
        <w:rPr>
          <w:rFonts w:asciiTheme="minorHAnsi" w:hAnsiTheme="minorHAnsi" w:cs="Arial"/>
          <w:sz w:val="22"/>
          <w:szCs w:val="22"/>
        </w:rPr>
        <w:t xml:space="preserve">) za každé nesplnění či porušení povinnosti dle této </w:t>
      </w:r>
      <w:r w:rsidR="0007614A">
        <w:rPr>
          <w:rFonts w:asciiTheme="minorHAnsi" w:hAnsiTheme="minorHAnsi" w:cs="Arial"/>
          <w:sz w:val="22"/>
          <w:szCs w:val="22"/>
        </w:rPr>
        <w:t>D</w:t>
      </w:r>
      <w:r w:rsidR="00677192" w:rsidRPr="006E7307">
        <w:rPr>
          <w:rFonts w:asciiTheme="minorHAnsi" w:hAnsiTheme="minorHAnsi" w:cs="Arial"/>
          <w:sz w:val="22"/>
          <w:szCs w:val="22"/>
        </w:rPr>
        <w:t>ohod</w:t>
      </w:r>
      <w:r w:rsidRPr="006E7307">
        <w:rPr>
          <w:rFonts w:asciiTheme="minorHAnsi" w:hAnsiTheme="minorHAnsi" w:cs="Arial"/>
          <w:sz w:val="22"/>
          <w:szCs w:val="22"/>
        </w:rPr>
        <w:t>y, kromě případu uvedené</w:t>
      </w:r>
      <w:r w:rsidR="0049002D" w:rsidRPr="006E7307">
        <w:rPr>
          <w:rFonts w:asciiTheme="minorHAnsi" w:hAnsiTheme="minorHAnsi" w:cs="Arial"/>
          <w:sz w:val="22"/>
          <w:szCs w:val="22"/>
        </w:rPr>
        <w:t>ho</w:t>
      </w:r>
      <w:r w:rsidRPr="006E7307">
        <w:rPr>
          <w:rFonts w:asciiTheme="minorHAnsi" w:hAnsiTheme="minorHAnsi" w:cs="Arial"/>
          <w:sz w:val="22"/>
          <w:szCs w:val="22"/>
        </w:rPr>
        <w:t xml:space="preserve"> v odst. 1 tohoto článku, a to za každý den prodlení se splněním povinnosti.</w:t>
      </w:r>
      <w:r w:rsidR="0049002D" w:rsidRPr="006E7307">
        <w:rPr>
          <w:rFonts w:asciiTheme="minorHAnsi" w:hAnsiTheme="minorHAnsi" w:cs="Arial"/>
          <w:sz w:val="22"/>
          <w:szCs w:val="22"/>
        </w:rPr>
        <w:t xml:space="preserve"> Takovou pokutu lze udělit opakovaně, a to až do úplného splnění povinnosti.</w:t>
      </w:r>
    </w:p>
    <w:p w14:paraId="6FC33486" w14:textId="35279BC1" w:rsidR="006C0B8B" w:rsidRPr="006E7307" w:rsidRDefault="009E0A19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Ocitne-li se </w:t>
      </w:r>
      <w:r w:rsidR="0049002D" w:rsidRPr="006E7307">
        <w:rPr>
          <w:rFonts w:asciiTheme="minorHAnsi" w:hAnsiTheme="minorHAnsi"/>
          <w:sz w:val="22"/>
          <w:szCs w:val="22"/>
        </w:rPr>
        <w:t xml:space="preserve">dílčí </w:t>
      </w:r>
      <w:r w:rsidR="0007614A">
        <w:rPr>
          <w:rFonts w:asciiTheme="minorHAnsi" w:hAnsiTheme="minorHAnsi"/>
          <w:sz w:val="22"/>
          <w:szCs w:val="22"/>
        </w:rPr>
        <w:t>k</w:t>
      </w:r>
      <w:r w:rsidR="0049002D" w:rsidRPr="006E7307">
        <w:rPr>
          <w:rFonts w:asciiTheme="minorHAnsi" w:hAnsiTheme="minorHAnsi"/>
          <w:sz w:val="22"/>
          <w:szCs w:val="22"/>
        </w:rPr>
        <w:t>upující</w:t>
      </w:r>
      <w:r w:rsidR="00BD4B72" w:rsidRPr="006E7307">
        <w:rPr>
          <w:rFonts w:asciiTheme="minorHAnsi" w:hAnsiTheme="minorHAnsi"/>
          <w:sz w:val="22"/>
          <w:szCs w:val="22"/>
        </w:rPr>
        <w:t xml:space="preserve"> </w:t>
      </w:r>
      <w:r w:rsidR="00ED2516" w:rsidRPr="006E7307">
        <w:rPr>
          <w:rFonts w:asciiTheme="minorHAnsi" w:hAnsiTheme="minorHAnsi"/>
          <w:sz w:val="22"/>
          <w:szCs w:val="22"/>
        </w:rPr>
        <w:t>v prodlení s placením faktury,</w:t>
      </w:r>
      <w:r w:rsidRPr="006E7307">
        <w:rPr>
          <w:rFonts w:asciiTheme="minorHAnsi" w:hAnsiTheme="minorHAnsi"/>
          <w:sz w:val="22"/>
          <w:szCs w:val="22"/>
        </w:rPr>
        <w:t xml:space="preserve"> je povinen zaplatit </w:t>
      </w:r>
      <w:r w:rsidR="0007614A">
        <w:rPr>
          <w:rFonts w:asciiTheme="minorHAnsi" w:hAnsiTheme="minorHAnsi"/>
          <w:sz w:val="22"/>
          <w:szCs w:val="22"/>
        </w:rPr>
        <w:t>p</w:t>
      </w:r>
      <w:r w:rsidR="0049002D" w:rsidRPr="006E7307">
        <w:rPr>
          <w:rFonts w:asciiTheme="minorHAnsi" w:hAnsiTheme="minorHAnsi"/>
          <w:sz w:val="22"/>
          <w:szCs w:val="22"/>
        </w:rPr>
        <w:t xml:space="preserve">rodávajícímu </w:t>
      </w:r>
      <w:r w:rsidRPr="006E7307">
        <w:rPr>
          <w:rFonts w:asciiTheme="minorHAnsi" w:hAnsiTheme="minorHAnsi"/>
          <w:sz w:val="22"/>
          <w:szCs w:val="22"/>
        </w:rPr>
        <w:t>za každý den prodlení smluvní pokutu ve výši</w:t>
      </w:r>
      <w:r w:rsidRPr="006E7307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0B3C25" w:rsidRPr="006E7307">
        <w:rPr>
          <w:rFonts w:asciiTheme="minorHAnsi" w:hAnsiTheme="minorHAnsi"/>
          <w:sz w:val="22"/>
          <w:szCs w:val="22"/>
        </w:rPr>
        <w:t>0,</w:t>
      </w:r>
      <w:r w:rsidR="002E7D1C" w:rsidRPr="006E7307">
        <w:rPr>
          <w:rFonts w:asciiTheme="minorHAnsi" w:hAnsiTheme="minorHAnsi"/>
          <w:sz w:val="22"/>
          <w:szCs w:val="22"/>
        </w:rPr>
        <w:t>05</w:t>
      </w:r>
      <w:r w:rsidR="00464D5E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% z</w:t>
      </w:r>
      <w:r w:rsidRPr="006E7307">
        <w:rPr>
          <w:rFonts w:asciiTheme="minorHAnsi" w:hAnsiTheme="minorHAnsi"/>
          <w:color w:val="FF0000"/>
          <w:sz w:val="22"/>
          <w:szCs w:val="22"/>
        </w:rPr>
        <w:t> </w:t>
      </w:r>
      <w:r w:rsidRPr="006E7307">
        <w:rPr>
          <w:rFonts w:asciiTheme="minorHAnsi" w:hAnsiTheme="minorHAnsi"/>
          <w:sz w:val="22"/>
          <w:szCs w:val="22"/>
        </w:rPr>
        <w:t>dlužné částky.</w:t>
      </w:r>
    </w:p>
    <w:p w14:paraId="1D430A03" w14:textId="08B1D3CF" w:rsidR="007F74DF" w:rsidRPr="007F74DF" w:rsidRDefault="007F74DF" w:rsidP="007F74DF">
      <w:pPr>
        <w:pStyle w:val="Nadpis2"/>
        <w:rPr>
          <w:sz w:val="22"/>
          <w:szCs w:val="22"/>
        </w:rPr>
      </w:pPr>
      <w:r w:rsidRPr="007F74DF">
        <w:rPr>
          <w:sz w:val="22"/>
          <w:szCs w:val="22"/>
        </w:rPr>
        <w:t>Kupující je oprávněn uplatnit více smluvních pokut samostatně vedle sebe v př</w:t>
      </w:r>
      <w:r>
        <w:rPr>
          <w:sz w:val="22"/>
          <w:szCs w:val="22"/>
        </w:rPr>
        <w:t>ípadě porušení více povinností.</w:t>
      </w:r>
    </w:p>
    <w:p w14:paraId="4C827395" w14:textId="4B2A8C17" w:rsidR="009E0A19" w:rsidRPr="006E7307" w:rsidRDefault="0007614A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pokuta je splatná do 30</w:t>
      </w:r>
      <w:r w:rsidR="009E0A19" w:rsidRPr="006E7307">
        <w:rPr>
          <w:rFonts w:asciiTheme="minorHAnsi" w:hAnsiTheme="minorHAnsi"/>
          <w:sz w:val="22"/>
          <w:szCs w:val="22"/>
        </w:rPr>
        <w:t xml:space="preserve"> dnů ode dne doručení výzvy k její úhradě. Uložením a zaplacením smluvní pokuty nejsou dotčena práva na náhradu škody, která nesplněním povinnosti vznikla druhé smluvní straně. </w:t>
      </w:r>
    </w:p>
    <w:p w14:paraId="4398E8AE" w14:textId="62187615" w:rsidR="00B065B3" w:rsidRPr="00211C28" w:rsidRDefault="0078031F" w:rsidP="00C96FCA">
      <w:pPr>
        <w:pStyle w:val="Nadpis1"/>
      </w:pPr>
      <w:r w:rsidRPr="00211C28">
        <w:t>ZÁVĚREČNÁ USTANOVENÍ</w:t>
      </w:r>
    </w:p>
    <w:p w14:paraId="537E17C1" w14:textId="143AB01C" w:rsidR="0007614A" w:rsidRPr="00C96FCA" w:rsidRDefault="00F75B13" w:rsidP="00C96FCA">
      <w:pPr>
        <w:pStyle w:val="Nadpis2"/>
        <w:rPr>
          <w:rFonts w:asciiTheme="minorHAnsi" w:hAnsiTheme="minorHAnsi"/>
          <w:sz w:val="22"/>
          <w:szCs w:val="22"/>
        </w:rPr>
      </w:pPr>
      <w:r w:rsidRPr="00F75B13">
        <w:rPr>
          <w:rFonts w:asciiTheme="minorHAnsi" w:hAnsiTheme="minorHAnsi"/>
          <w:sz w:val="22"/>
          <w:szCs w:val="22"/>
        </w:rPr>
        <w:t xml:space="preserve">Tato </w:t>
      </w:r>
      <w:r>
        <w:rPr>
          <w:rFonts w:asciiTheme="minorHAnsi" w:hAnsiTheme="minorHAnsi"/>
          <w:sz w:val="22"/>
          <w:szCs w:val="22"/>
        </w:rPr>
        <w:t>D</w:t>
      </w:r>
      <w:r w:rsidRPr="00F75B13">
        <w:rPr>
          <w:rFonts w:asciiTheme="minorHAnsi" w:hAnsiTheme="minorHAnsi"/>
          <w:sz w:val="22"/>
          <w:szCs w:val="22"/>
        </w:rPr>
        <w:t xml:space="preserve">ohoda nabývá platnosti dnem podpisu obou smluvních stran a účinnosti uveřejněním </w:t>
      </w:r>
      <w:r w:rsidR="0007614A">
        <w:rPr>
          <w:rFonts w:asciiTheme="minorHAnsi" w:hAnsiTheme="minorHAnsi"/>
          <w:sz w:val="22"/>
          <w:szCs w:val="22"/>
        </w:rPr>
        <w:t>v r</w:t>
      </w:r>
      <w:r w:rsidRPr="00F75B13">
        <w:rPr>
          <w:rFonts w:asciiTheme="minorHAnsi" w:hAnsiTheme="minorHAnsi"/>
          <w:sz w:val="22"/>
          <w:szCs w:val="22"/>
        </w:rPr>
        <w:t>egistru smluv.</w:t>
      </w:r>
    </w:p>
    <w:p w14:paraId="76BA1CA6" w14:textId="267D8E33" w:rsidR="00B065B3" w:rsidRPr="0007614A" w:rsidRDefault="0007614A" w:rsidP="0007614A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Smluvní strany souhlasí s uveřejněním této Dohody v registru smluv, které zajistí kupující nejpozději do 15 dnů od uzavření této Dohody. </w:t>
      </w:r>
    </w:p>
    <w:p w14:paraId="7283D649" w14:textId="117DF265" w:rsidR="00FB2254" w:rsidRPr="006E7307" w:rsidRDefault="00FB225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je vyhotovena v elektronické podobě</w:t>
      </w:r>
      <w:r w:rsidR="00BE0CA1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s připojenými zaručenými elektronickými podpisy osob oprávněných k jednání za smluvní strany. </w:t>
      </w:r>
    </w:p>
    <w:p w14:paraId="46C090FA" w14:textId="59B517FC" w:rsidR="006C0B8B" w:rsidRDefault="001C198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7C0B7E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může být měněna a doplňována pouze písemně, formou smluvního dodatku po dohodě obou stran.</w:t>
      </w:r>
    </w:p>
    <w:p w14:paraId="11F22913" w14:textId="3ACF9FE1" w:rsidR="00311781" w:rsidRPr="002351A2" w:rsidRDefault="00894589" w:rsidP="00311781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>Pokud by kterékoli ustanovení této Dohody bylo shledáno neplatným nebo nevykonatelným, ostatní ustanovení Dohody tím zůstávají nedotčena.</w:t>
      </w:r>
    </w:p>
    <w:p w14:paraId="0655F0CF" w14:textId="378042DB" w:rsidR="00332BAA" w:rsidRDefault="00A75A4E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Smluvní strany prohlašují, ze skutečnosti uvedené v této </w:t>
      </w:r>
      <w:r w:rsidR="0007614A">
        <w:rPr>
          <w:rFonts w:asciiTheme="minorHAnsi" w:hAnsiTheme="minorHAnsi"/>
          <w:sz w:val="22"/>
          <w:szCs w:val="22"/>
        </w:rPr>
        <w:t>D</w:t>
      </w:r>
      <w:r w:rsidR="00677192" w:rsidRPr="006E7307">
        <w:rPr>
          <w:rFonts w:asciiTheme="minorHAnsi" w:hAnsiTheme="minorHAnsi"/>
          <w:sz w:val="22"/>
          <w:szCs w:val="22"/>
        </w:rPr>
        <w:t>ohodě</w:t>
      </w:r>
      <w:r w:rsidRPr="006E7307">
        <w:rPr>
          <w:rFonts w:asciiTheme="minorHAnsi" w:hAnsiTheme="minorHAnsi"/>
          <w:sz w:val="22"/>
          <w:szCs w:val="22"/>
        </w:rPr>
        <w:t xml:space="preserve"> nepovažují za obchodní tajemství ve smyslu §</w:t>
      </w:r>
      <w:r w:rsidR="00863B18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504 NOZ a udělují svolení k jejich užití a zveřejnění v plném rozsahu bez stanovení jakýchkoliv dalších podmínek, příp. je </w:t>
      </w:r>
      <w:r w:rsidR="0007614A">
        <w:rPr>
          <w:rFonts w:asciiTheme="minorHAnsi" w:hAnsiTheme="minorHAnsi"/>
          <w:sz w:val="22"/>
          <w:szCs w:val="22"/>
        </w:rPr>
        <w:t>p</w:t>
      </w:r>
      <w:r w:rsidR="00455875" w:rsidRPr="006E7307">
        <w:rPr>
          <w:rFonts w:asciiTheme="minorHAnsi" w:hAnsiTheme="minorHAnsi"/>
          <w:sz w:val="22"/>
          <w:szCs w:val="22"/>
        </w:rPr>
        <w:t xml:space="preserve">rodávající </w:t>
      </w:r>
      <w:r w:rsidRPr="006E7307">
        <w:rPr>
          <w:rFonts w:asciiTheme="minorHAnsi" w:hAnsiTheme="minorHAnsi"/>
          <w:sz w:val="22"/>
          <w:szCs w:val="22"/>
        </w:rPr>
        <w:t xml:space="preserve">povinen označit části této </w:t>
      </w:r>
      <w:r w:rsidR="00677192" w:rsidRPr="006E7307">
        <w:rPr>
          <w:rFonts w:asciiTheme="minorHAnsi" w:hAnsiTheme="minorHAnsi"/>
          <w:sz w:val="22"/>
          <w:szCs w:val="22"/>
        </w:rPr>
        <w:t>dohody</w:t>
      </w:r>
      <w:r w:rsidRPr="006E7307">
        <w:rPr>
          <w:rFonts w:asciiTheme="minorHAnsi" w:hAnsiTheme="minorHAnsi"/>
          <w:sz w:val="22"/>
          <w:szCs w:val="22"/>
        </w:rPr>
        <w:t>, které považuje za obchodní tajemství.</w:t>
      </w:r>
    </w:p>
    <w:p w14:paraId="4CB95F0C" w14:textId="2C716D2B" w:rsidR="00894589" w:rsidRP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Smluvní strany prohlašují, že si text Dohody řádně přečetly, souhlasí s jejím obsahem, Dohoda byla sepsána určitě, srozumitelně, na základě jejich pravé a svobodné vůle a na důkaz toho obě smluvní strany připojují své podpisy. </w:t>
      </w:r>
    </w:p>
    <w:p w14:paraId="4269E315" w14:textId="77777777" w:rsidR="00DA77F1" w:rsidRDefault="00DA77F1">
      <w:pPr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br w:type="page"/>
      </w:r>
    </w:p>
    <w:p w14:paraId="7404BAE1" w14:textId="6AAB22FB" w:rsidR="00332BAA" w:rsidRPr="006E7307" w:rsidRDefault="00332BAA" w:rsidP="00DA77F1">
      <w:pPr>
        <w:spacing w:before="240"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lastRenderedPageBreak/>
        <w:t>Přílohy:</w:t>
      </w:r>
    </w:p>
    <w:p w14:paraId="647ABDC1" w14:textId="7A957D3B" w:rsidR="007D5643" w:rsidRPr="006E7307" w:rsidRDefault="00035039" w:rsidP="000330FE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Technická specifikace</w:t>
      </w:r>
    </w:p>
    <w:p w14:paraId="360CA411" w14:textId="50DD28CF" w:rsidR="007D5643" w:rsidRPr="006E7307" w:rsidRDefault="007D5643" w:rsidP="00035039">
      <w:pPr>
        <w:spacing w:line="276" w:lineRule="auto"/>
        <w:ind w:left="720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73"/>
        <w:gridCol w:w="4631"/>
      </w:tblGrid>
      <w:tr w:rsidR="002142D6" w:rsidRPr="006E7307" w14:paraId="3B483708" w14:textId="77777777" w:rsidTr="00DA77F1">
        <w:tc>
          <w:tcPr>
            <w:tcW w:w="5573" w:type="dxa"/>
          </w:tcPr>
          <w:p w14:paraId="3A33C916" w14:textId="5EAC06BB" w:rsidR="002142D6" w:rsidRPr="006E7307" w:rsidRDefault="00DD071D" w:rsidP="00DA77F1">
            <w:pPr>
              <w:spacing w:before="72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a</w:t>
            </w:r>
            <w:r w:rsidR="004B2C3B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Kupujícího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4631" w:type="dxa"/>
          </w:tcPr>
          <w:p w14:paraId="6FB62F79" w14:textId="1BF01A4E" w:rsidR="002142D6" w:rsidRPr="006E7307" w:rsidRDefault="002351A2" w:rsidP="00DA77F1">
            <w:pPr>
              <w:spacing w:before="48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Za P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rodávajícího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</w:p>
        </w:tc>
      </w:tr>
      <w:tr w:rsidR="002142D6" w:rsidRPr="006E7307" w14:paraId="775D2278" w14:textId="77777777" w:rsidTr="00DA77F1">
        <w:tc>
          <w:tcPr>
            <w:tcW w:w="5573" w:type="dxa"/>
          </w:tcPr>
          <w:p w14:paraId="5C741455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4631" w:type="dxa"/>
          </w:tcPr>
          <w:p w14:paraId="6C3CE654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</w:tr>
      <w:tr w:rsidR="002142D6" w:rsidRPr="00211C28" w14:paraId="5EAE96DF" w14:textId="77777777" w:rsidTr="00DA77F1">
        <w:tc>
          <w:tcPr>
            <w:tcW w:w="5573" w:type="dxa"/>
          </w:tcPr>
          <w:p w14:paraId="4B003C78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  <w:tc>
          <w:tcPr>
            <w:tcW w:w="4631" w:type="dxa"/>
          </w:tcPr>
          <w:p w14:paraId="631CB091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</w:tr>
      <w:tr w:rsidR="002142D6" w:rsidRPr="00211C28" w14:paraId="17F1B402" w14:textId="77777777" w:rsidTr="00DA77F1">
        <w:tc>
          <w:tcPr>
            <w:tcW w:w="5573" w:type="dxa"/>
          </w:tcPr>
          <w:p w14:paraId="6ADECDF0" w14:textId="77777777" w:rsidR="002142D6" w:rsidRPr="00211C28" w:rsidRDefault="006E7307" w:rsidP="002351A2">
            <w:pPr>
              <w:tabs>
                <w:tab w:val="left" w:pos="2325"/>
                <w:tab w:val="center" w:pos="2427"/>
              </w:tabs>
              <w:spacing w:before="960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Mgr.</w:t>
            </w:r>
            <w:r w:rsidR="000D194B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Bc. Jana Dubcová</w:t>
            </w:r>
          </w:p>
        </w:tc>
        <w:tc>
          <w:tcPr>
            <w:tcW w:w="4631" w:type="dxa"/>
          </w:tcPr>
          <w:p w14:paraId="008F63BB" w14:textId="77777777" w:rsidR="002142D6" w:rsidRPr="007D5643" w:rsidRDefault="00971F5D" w:rsidP="002351A2">
            <w:pPr>
              <w:spacing w:before="960"/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7D5643"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  <w:t>/jméno a příjmení/</w:t>
            </w:r>
            <w:r w:rsidR="00B63D77" w:rsidRPr="007D5643"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142D6" w:rsidRPr="00211C28" w14:paraId="637494E9" w14:textId="77777777" w:rsidTr="00DA77F1">
        <w:tc>
          <w:tcPr>
            <w:tcW w:w="5573" w:type="dxa"/>
          </w:tcPr>
          <w:p w14:paraId="2E93779C" w14:textId="18AF677D" w:rsidR="004B2C3B" w:rsidRPr="00211C28" w:rsidRDefault="000908AB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ř</w:t>
            </w:r>
            <w:r w:rsidR="000D194B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editelka</w:t>
            </w:r>
          </w:p>
          <w:p w14:paraId="6A607A91" w14:textId="3231E8C5" w:rsidR="00EF4BD5" w:rsidRPr="00211C28" w:rsidRDefault="004B2C3B" w:rsidP="002351A2">
            <w:pPr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Centrální nákup</w:t>
            </w:r>
            <w:r w:rsidR="000F0A21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 xml:space="preserve"> Plzeňského kraje</w:t>
            </w: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, příspěvková organizace</w:t>
            </w:r>
          </w:p>
        </w:tc>
        <w:tc>
          <w:tcPr>
            <w:tcW w:w="4631" w:type="dxa"/>
          </w:tcPr>
          <w:p w14:paraId="124AFB89" w14:textId="77777777" w:rsidR="004B2C3B" w:rsidRPr="007D5643" w:rsidRDefault="00971F5D" w:rsidP="002351A2">
            <w:pPr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</w:pPr>
            <w:r w:rsidRPr="007D5643"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  <w:t>/funkce/</w:t>
            </w:r>
          </w:p>
          <w:p w14:paraId="61A0734F" w14:textId="77777777" w:rsidR="00971F5D" w:rsidRPr="007D5643" w:rsidRDefault="00971F5D" w:rsidP="002351A2">
            <w:pPr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</w:pPr>
            <w:r w:rsidRPr="007D5643"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  <w:t>/název poskytovatele</w:t>
            </w:r>
            <w:r w:rsidR="0009465D" w:rsidRPr="007D5643"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  <w:t>/</w:t>
            </w:r>
          </w:p>
        </w:tc>
      </w:tr>
    </w:tbl>
    <w:p w14:paraId="264F6F5E" w14:textId="77777777" w:rsidR="00727705" w:rsidRPr="00211C28" w:rsidRDefault="00727705" w:rsidP="00DA77F1">
      <w:pPr>
        <w:spacing w:line="276" w:lineRule="auto"/>
        <w:ind w:left="360"/>
        <w:rPr>
          <w:rFonts w:asciiTheme="minorHAnsi" w:hAnsiTheme="minorHAnsi" w:cs="Calibri"/>
          <w:i/>
          <w:sz w:val="20"/>
          <w:szCs w:val="22"/>
        </w:rPr>
      </w:pPr>
    </w:p>
    <w:sectPr w:rsidR="00727705" w:rsidRPr="00211C28" w:rsidSect="00A75A4E">
      <w:headerReference w:type="default" r:id="rId8"/>
      <w:footerReference w:type="default" r:id="rId9"/>
      <w:pgSz w:w="11906" w:h="16838"/>
      <w:pgMar w:top="1418" w:right="851" w:bottom="992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7ED0F" w14:textId="77777777" w:rsidR="00665B80" w:rsidRDefault="00665B80">
      <w:r>
        <w:separator/>
      </w:r>
    </w:p>
    <w:p w14:paraId="6BCE3668" w14:textId="77777777" w:rsidR="00665B80" w:rsidRDefault="00665B80"/>
  </w:endnote>
  <w:endnote w:type="continuationSeparator" w:id="0">
    <w:p w14:paraId="5E316B09" w14:textId="77777777" w:rsidR="00665B80" w:rsidRDefault="00665B80">
      <w:r>
        <w:continuationSeparator/>
      </w:r>
    </w:p>
    <w:p w14:paraId="28E42212" w14:textId="77777777" w:rsidR="00665B80" w:rsidRDefault="00665B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8657F" w14:textId="00CF4087" w:rsidR="005A5701" w:rsidRPr="0078031F" w:rsidRDefault="005A5701" w:rsidP="003A5A45">
    <w:pPr>
      <w:jc w:val="right"/>
      <w:rPr>
        <w:rFonts w:asciiTheme="minorHAnsi" w:hAnsiTheme="minorHAnsi" w:cstheme="minorHAnsi"/>
        <w:sz w:val="20"/>
        <w:szCs w:val="20"/>
      </w:rPr>
    </w:pPr>
    <w:r w:rsidRPr="0078031F">
      <w:rPr>
        <w:rFonts w:asciiTheme="minorHAnsi" w:hAnsiTheme="minorHAnsi" w:cstheme="minorHAnsi"/>
        <w:sz w:val="20"/>
        <w:szCs w:val="20"/>
      </w:rPr>
      <w:t xml:space="preserve">Stránka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PAGE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1C48B9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  <w:r w:rsidR="0078031F">
      <w:rPr>
        <w:rFonts w:asciiTheme="minorHAnsi" w:hAnsiTheme="minorHAnsi" w:cstheme="minorHAnsi"/>
        <w:sz w:val="20"/>
        <w:szCs w:val="20"/>
      </w:rPr>
      <w:t xml:space="preserve"> z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NUMPAGES 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1C48B9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A32DE" w14:textId="77777777" w:rsidR="00665B80" w:rsidRDefault="00665B80">
      <w:r>
        <w:separator/>
      </w:r>
    </w:p>
    <w:p w14:paraId="379E6AF5" w14:textId="77777777" w:rsidR="00665B80" w:rsidRDefault="00665B80"/>
  </w:footnote>
  <w:footnote w:type="continuationSeparator" w:id="0">
    <w:p w14:paraId="096BE599" w14:textId="77777777" w:rsidR="00665B80" w:rsidRDefault="00665B80">
      <w:r>
        <w:continuationSeparator/>
      </w:r>
    </w:p>
    <w:p w14:paraId="0B53D535" w14:textId="77777777" w:rsidR="00665B80" w:rsidRDefault="00665B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82BAE" w14:textId="65CB7007" w:rsidR="005A5701" w:rsidRPr="00BB47C7" w:rsidRDefault="001C48B9" w:rsidP="00BB47C7">
    <w:pPr>
      <w:pStyle w:val="Zhlav"/>
      <w:jc w:val="right"/>
      <w:rPr>
        <w:rFonts w:asciiTheme="minorHAnsi" w:hAnsiTheme="minorHAnsi" w:cstheme="minorHAnsi"/>
        <w:color w:val="808080" w:themeColor="background1" w:themeShade="80"/>
        <w:sz w:val="20"/>
      </w:rPr>
    </w:pPr>
    <w:ins w:id="1" w:author="Jan Kronďák" w:date="2021-09-14T08:23:00Z">
      <w:r w:rsidRPr="003A3EFE">
        <w:rPr>
          <w:noProof/>
        </w:rPr>
        <w:drawing>
          <wp:anchor distT="0" distB="0" distL="114300" distR="114300" simplePos="0" relativeHeight="251659264" behindDoc="1" locked="0" layoutInCell="1" allowOverlap="1" wp14:anchorId="48959841" wp14:editId="24976650">
            <wp:simplePos x="0" y="0"/>
            <wp:positionH relativeFrom="column">
              <wp:posOffset>-296883</wp:posOffset>
            </wp:positionH>
            <wp:positionV relativeFrom="paragraph">
              <wp:posOffset>-475648</wp:posOffset>
            </wp:positionV>
            <wp:extent cx="1905000" cy="1190625"/>
            <wp:effectExtent l="0" t="0" r="0" b="952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="005A5701" w:rsidRPr="00BB47C7">
      <w:rPr>
        <w:rFonts w:asciiTheme="minorHAnsi" w:hAnsiTheme="minorHAnsi" w:cstheme="minorHAnsi"/>
        <w:color w:val="808080" w:themeColor="background1" w:themeShade="80"/>
        <w:sz w:val="20"/>
      </w:rPr>
      <w:t>P</w:t>
    </w:r>
    <w:r w:rsidR="00863B18" w:rsidRPr="00BB47C7">
      <w:rPr>
        <w:rFonts w:asciiTheme="minorHAnsi" w:hAnsiTheme="minorHAnsi" w:cstheme="minorHAnsi"/>
        <w:color w:val="808080" w:themeColor="background1" w:themeShade="80"/>
        <w:sz w:val="20"/>
      </w:rPr>
      <w:t xml:space="preserve">říloha č. </w:t>
    </w:r>
    <w:r w:rsidR="000B02F9">
      <w:rPr>
        <w:rFonts w:asciiTheme="minorHAnsi" w:hAnsiTheme="minorHAnsi" w:cstheme="minorHAnsi"/>
        <w:color w:val="808080" w:themeColor="background1" w:themeShade="80"/>
        <w:sz w:val="20"/>
      </w:rPr>
      <w:t xml:space="preserve">3 </w:t>
    </w:r>
    <w:r w:rsidR="00BB47C7" w:rsidRPr="00BB47C7">
      <w:rPr>
        <w:rFonts w:asciiTheme="minorHAnsi" w:hAnsiTheme="minorHAnsi" w:cstheme="minorHAnsi"/>
        <w:color w:val="808080" w:themeColor="background1" w:themeShade="80"/>
        <w:sz w:val="20"/>
      </w:rPr>
      <w:t>Výzvy 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1D8"/>
    <w:multiLevelType w:val="multilevel"/>
    <w:tmpl w:val="FC06167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1146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C7E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D2442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BC0775"/>
    <w:multiLevelType w:val="hybridMultilevel"/>
    <w:tmpl w:val="4DCAB5BA"/>
    <w:lvl w:ilvl="0" w:tplc="C140709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66C81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51188"/>
    <w:multiLevelType w:val="hybridMultilevel"/>
    <w:tmpl w:val="5060E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F0C9A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F457212"/>
    <w:multiLevelType w:val="hybridMultilevel"/>
    <w:tmpl w:val="AAC6F292"/>
    <w:lvl w:ilvl="0" w:tplc="F9B08EA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1297E"/>
    <w:multiLevelType w:val="hybridMultilevel"/>
    <w:tmpl w:val="ED2E8A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25A2F"/>
    <w:multiLevelType w:val="hybridMultilevel"/>
    <w:tmpl w:val="6AAA8A6E"/>
    <w:lvl w:ilvl="0" w:tplc="31F61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98F5299"/>
    <w:multiLevelType w:val="hybridMultilevel"/>
    <w:tmpl w:val="A9E4018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ACF4D67"/>
    <w:multiLevelType w:val="hybridMultilevel"/>
    <w:tmpl w:val="292A7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855F6"/>
    <w:multiLevelType w:val="hybridMultilevel"/>
    <w:tmpl w:val="2B7A5BC0"/>
    <w:lvl w:ilvl="0" w:tplc="B470B07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7B2"/>
    <w:multiLevelType w:val="hybridMultilevel"/>
    <w:tmpl w:val="ACB05C7A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0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19"/>
  </w:num>
  <w:num w:numId="17">
    <w:abstractNumId w:val="5"/>
  </w:num>
  <w:num w:numId="18">
    <w:abstractNumId w:val="10"/>
  </w:num>
  <w:num w:numId="19">
    <w:abstractNumId w:val="18"/>
  </w:num>
  <w:num w:numId="20">
    <w:abstractNumId w:val="8"/>
  </w:num>
  <w:num w:numId="21">
    <w:abstractNumId w:val="14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1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 Kronďák">
    <w15:presenceInfo w15:providerId="AD" w15:userId="S-1-5-21-1222488743-3128081740-1686621848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2E"/>
    <w:rsid w:val="00017482"/>
    <w:rsid w:val="00017996"/>
    <w:rsid w:val="000309F5"/>
    <w:rsid w:val="00035039"/>
    <w:rsid w:val="00046137"/>
    <w:rsid w:val="00047EDE"/>
    <w:rsid w:val="00060B37"/>
    <w:rsid w:val="00074CAA"/>
    <w:rsid w:val="00074E44"/>
    <w:rsid w:val="0007614A"/>
    <w:rsid w:val="0008079E"/>
    <w:rsid w:val="00081878"/>
    <w:rsid w:val="000869A7"/>
    <w:rsid w:val="000908AB"/>
    <w:rsid w:val="0009465D"/>
    <w:rsid w:val="000970D0"/>
    <w:rsid w:val="000A794F"/>
    <w:rsid w:val="000B02F9"/>
    <w:rsid w:val="000B14CB"/>
    <w:rsid w:val="000B1D17"/>
    <w:rsid w:val="000B3C25"/>
    <w:rsid w:val="000B3EDA"/>
    <w:rsid w:val="000B43DC"/>
    <w:rsid w:val="000C7DF1"/>
    <w:rsid w:val="000D194B"/>
    <w:rsid w:val="000E2B61"/>
    <w:rsid w:val="000F0A21"/>
    <w:rsid w:val="000F2F70"/>
    <w:rsid w:val="000F52D0"/>
    <w:rsid w:val="000F60A8"/>
    <w:rsid w:val="000F73E4"/>
    <w:rsid w:val="00111261"/>
    <w:rsid w:val="0011458C"/>
    <w:rsid w:val="00116F41"/>
    <w:rsid w:val="00122A97"/>
    <w:rsid w:val="00124299"/>
    <w:rsid w:val="00136272"/>
    <w:rsid w:val="00160A35"/>
    <w:rsid w:val="00162927"/>
    <w:rsid w:val="00163E16"/>
    <w:rsid w:val="00176AD3"/>
    <w:rsid w:val="00182533"/>
    <w:rsid w:val="00187DD3"/>
    <w:rsid w:val="00193A80"/>
    <w:rsid w:val="001956DE"/>
    <w:rsid w:val="00196129"/>
    <w:rsid w:val="001A10E6"/>
    <w:rsid w:val="001A4499"/>
    <w:rsid w:val="001A7866"/>
    <w:rsid w:val="001B1CB3"/>
    <w:rsid w:val="001B5411"/>
    <w:rsid w:val="001C1987"/>
    <w:rsid w:val="001C1CAA"/>
    <w:rsid w:val="001C31E3"/>
    <w:rsid w:val="001C48B9"/>
    <w:rsid w:val="001C5200"/>
    <w:rsid w:val="001C5609"/>
    <w:rsid w:val="001D1EBA"/>
    <w:rsid w:val="001E26CD"/>
    <w:rsid w:val="001E3516"/>
    <w:rsid w:val="001E641E"/>
    <w:rsid w:val="001F0587"/>
    <w:rsid w:val="001F3668"/>
    <w:rsid w:val="00211C28"/>
    <w:rsid w:val="002142D6"/>
    <w:rsid w:val="00227BE5"/>
    <w:rsid w:val="0023516D"/>
    <w:rsid w:val="002351A2"/>
    <w:rsid w:val="00255429"/>
    <w:rsid w:val="00264DC2"/>
    <w:rsid w:val="00275B83"/>
    <w:rsid w:val="0028007E"/>
    <w:rsid w:val="0028169F"/>
    <w:rsid w:val="00281D04"/>
    <w:rsid w:val="002931EE"/>
    <w:rsid w:val="00295791"/>
    <w:rsid w:val="00295C2E"/>
    <w:rsid w:val="00295E55"/>
    <w:rsid w:val="002A4C31"/>
    <w:rsid w:val="002A5115"/>
    <w:rsid w:val="002A656E"/>
    <w:rsid w:val="002B083B"/>
    <w:rsid w:val="002B4279"/>
    <w:rsid w:val="002B5475"/>
    <w:rsid w:val="002B7672"/>
    <w:rsid w:val="002C3DC4"/>
    <w:rsid w:val="002C440F"/>
    <w:rsid w:val="002E18AF"/>
    <w:rsid w:val="002E6F14"/>
    <w:rsid w:val="002E751B"/>
    <w:rsid w:val="002E7D1C"/>
    <w:rsid w:val="002F7F26"/>
    <w:rsid w:val="0030594C"/>
    <w:rsid w:val="00310511"/>
    <w:rsid w:val="00311781"/>
    <w:rsid w:val="00332BAA"/>
    <w:rsid w:val="003449D5"/>
    <w:rsid w:val="00347BCF"/>
    <w:rsid w:val="003621F1"/>
    <w:rsid w:val="00367899"/>
    <w:rsid w:val="00372039"/>
    <w:rsid w:val="0037645E"/>
    <w:rsid w:val="0038196E"/>
    <w:rsid w:val="00383B31"/>
    <w:rsid w:val="0039488A"/>
    <w:rsid w:val="003A1E17"/>
    <w:rsid w:val="003A5A45"/>
    <w:rsid w:val="003A6580"/>
    <w:rsid w:val="003A7160"/>
    <w:rsid w:val="003A752E"/>
    <w:rsid w:val="003B32D2"/>
    <w:rsid w:val="003B36CD"/>
    <w:rsid w:val="003B5C4E"/>
    <w:rsid w:val="003C0AF9"/>
    <w:rsid w:val="003C0DDD"/>
    <w:rsid w:val="003D712D"/>
    <w:rsid w:val="003E2252"/>
    <w:rsid w:val="003E2F0F"/>
    <w:rsid w:val="003F202F"/>
    <w:rsid w:val="003F4098"/>
    <w:rsid w:val="003F7EE7"/>
    <w:rsid w:val="00412811"/>
    <w:rsid w:val="004132B3"/>
    <w:rsid w:val="004140DC"/>
    <w:rsid w:val="00416CF6"/>
    <w:rsid w:val="00420C9A"/>
    <w:rsid w:val="004341C6"/>
    <w:rsid w:val="00434965"/>
    <w:rsid w:val="00440A6D"/>
    <w:rsid w:val="00455875"/>
    <w:rsid w:val="00456104"/>
    <w:rsid w:val="00457965"/>
    <w:rsid w:val="00462428"/>
    <w:rsid w:val="00464D5E"/>
    <w:rsid w:val="0046795A"/>
    <w:rsid w:val="004725DC"/>
    <w:rsid w:val="00483D14"/>
    <w:rsid w:val="0049002D"/>
    <w:rsid w:val="00492519"/>
    <w:rsid w:val="004A21A0"/>
    <w:rsid w:val="004A34FF"/>
    <w:rsid w:val="004B1CCC"/>
    <w:rsid w:val="004B2C3B"/>
    <w:rsid w:val="004B49A9"/>
    <w:rsid w:val="004B5E3D"/>
    <w:rsid w:val="004B641B"/>
    <w:rsid w:val="004C01B7"/>
    <w:rsid w:val="004C241C"/>
    <w:rsid w:val="004C6C06"/>
    <w:rsid w:val="004D0702"/>
    <w:rsid w:val="004E5C36"/>
    <w:rsid w:val="004E5DEA"/>
    <w:rsid w:val="004F66ED"/>
    <w:rsid w:val="00504FEE"/>
    <w:rsid w:val="00511A03"/>
    <w:rsid w:val="005138A1"/>
    <w:rsid w:val="00515ED9"/>
    <w:rsid w:val="0052495B"/>
    <w:rsid w:val="0053196C"/>
    <w:rsid w:val="0054207F"/>
    <w:rsid w:val="00553D33"/>
    <w:rsid w:val="00557E6A"/>
    <w:rsid w:val="00565AF3"/>
    <w:rsid w:val="00567062"/>
    <w:rsid w:val="00574523"/>
    <w:rsid w:val="00574B1D"/>
    <w:rsid w:val="00574C25"/>
    <w:rsid w:val="00576741"/>
    <w:rsid w:val="005835B4"/>
    <w:rsid w:val="0058743E"/>
    <w:rsid w:val="00590CF0"/>
    <w:rsid w:val="0059601C"/>
    <w:rsid w:val="005A1C34"/>
    <w:rsid w:val="005A5701"/>
    <w:rsid w:val="005B0A6A"/>
    <w:rsid w:val="005C194F"/>
    <w:rsid w:val="005E4EAF"/>
    <w:rsid w:val="005E57E3"/>
    <w:rsid w:val="005F3028"/>
    <w:rsid w:val="005F63BF"/>
    <w:rsid w:val="005F76A5"/>
    <w:rsid w:val="00611C06"/>
    <w:rsid w:val="006149EF"/>
    <w:rsid w:val="00622F7E"/>
    <w:rsid w:val="006303DB"/>
    <w:rsid w:val="00634F9B"/>
    <w:rsid w:val="00636BDE"/>
    <w:rsid w:val="0063739B"/>
    <w:rsid w:val="006400F5"/>
    <w:rsid w:val="00643A63"/>
    <w:rsid w:val="006465E8"/>
    <w:rsid w:val="006476A9"/>
    <w:rsid w:val="00655E42"/>
    <w:rsid w:val="006625B4"/>
    <w:rsid w:val="0066291D"/>
    <w:rsid w:val="00665B80"/>
    <w:rsid w:val="0067109F"/>
    <w:rsid w:val="00672861"/>
    <w:rsid w:val="00676EF0"/>
    <w:rsid w:val="00677165"/>
    <w:rsid w:val="00677192"/>
    <w:rsid w:val="006821CE"/>
    <w:rsid w:val="00692E0A"/>
    <w:rsid w:val="0069519A"/>
    <w:rsid w:val="00695366"/>
    <w:rsid w:val="006A1796"/>
    <w:rsid w:val="006C0B8B"/>
    <w:rsid w:val="006D6C6D"/>
    <w:rsid w:val="006D7F73"/>
    <w:rsid w:val="006E3B3E"/>
    <w:rsid w:val="006E7307"/>
    <w:rsid w:val="006E7E11"/>
    <w:rsid w:val="006F7144"/>
    <w:rsid w:val="006F7B4B"/>
    <w:rsid w:val="00704CA6"/>
    <w:rsid w:val="0071101D"/>
    <w:rsid w:val="00712944"/>
    <w:rsid w:val="00727705"/>
    <w:rsid w:val="007532FE"/>
    <w:rsid w:val="00760CDF"/>
    <w:rsid w:val="00770982"/>
    <w:rsid w:val="007728D3"/>
    <w:rsid w:val="00773519"/>
    <w:rsid w:val="0078031F"/>
    <w:rsid w:val="00790AA4"/>
    <w:rsid w:val="007926CF"/>
    <w:rsid w:val="007A075D"/>
    <w:rsid w:val="007B3BE1"/>
    <w:rsid w:val="007B44B4"/>
    <w:rsid w:val="007B5C7F"/>
    <w:rsid w:val="007C0B7E"/>
    <w:rsid w:val="007D27C2"/>
    <w:rsid w:val="007D2E36"/>
    <w:rsid w:val="007D5643"/>
    <w:rsid w:val="007E30CD"/>
    <w:rsid w:val="007E3D91"/>
    <w:rsid w:val="007F03AB"/>
    <w:rsid w:val="007F21D1"/>
    <w:rsid w:val="007F74DF"/>
    <w:rsid w:val="007F7633"/>
    <w:rsid w:val="0080675C"/>
    <w:rsid w:val="00815251"/>
    <w:rsid w:val="0081581F"/>
    <w:rsid w:val="00816986"/>
    <w:rsid w:val="0082761D"/>
    <w:rsid w:val="00827E1A"/>
    <w:rsid w:val="00834904"/>
    <w:rsid w:val="00837552"/>
    <w:rsid w:val="00844C28"/>
    <w:rsid w:val="00845103"/>
    <w:rsid w:val="008459B3"/>
    <w:rsid w:val="00847086"/>
    <w:rsid w:val="008568F8"/>
    <w:rsid w:val="00863B18"/>
    <w:rsid w:val="00867EAD"/>
    <w:rsid w:val="00870DDA"/>
    <w:rsid w:val="0087139E"/>
    <w:rsid w:val="00872E0D"/>
    <w:rsid w:val="0087395C"/>
    <w:rsid w:val="00875948"/>
    <w:rsid w:val="00875FB4"/>
    <w:rsid w:val="00876C3E"/>
    <w:rsid w:val="00877F28"/>
    <w:rsid w:val="00885F14"/>
    <w:rsid w:val="008943D4"/>
    <w:rsid w:val="00894589"/>
    <w:rsid w:val="008A6E04"/>
    <w:rsid w:val="008D22DE"/>
    <w:rsid w:val="008D2EFB"/>
    <w:rsid w:val="008D6976"/>
    <w:rsid w:val="008F113F"/>
    <w:rsid w:val="008F34E6"/>
    <w:rsid w:val="008F62A3"/>
    <w:rsid w:val="008F7339"/>
    <w:rsid w:val="00900BD0"/>
    <w:rsid w:val="009057C3"/>
    <w:rsid w:val="00910925"/>
    <w:rsid w:val="00912273"/>
    <w:rsid w:val="00924B94"/>
    <w:rsid w:val="0093410C"/>
    <w:rsid w:val="0093565A"/>
    <w:rsid w:val="0093712A"/>
    <w:rsid w:val="009418CF"/>
    <w:rsid w:val="00951AFF"/>
    <w:rsid w:val="00964B64"/>
    <w:rsid w:val="00964F15"/>
    <w:rsid w:val="0097147D"/>
    <w:rsid w:val="009714CE"/>
    <w:rsid w:val="009715B0"/>
    <w:rsid w:val="00971F5D"/>
    <w:rsid w:val="00976834"/>
    <w:rsid w:val="00981260"/>
    <w:rsid w:val="009812D6"/>
    <w:rsid w:val="00981C6C"/>
    <w:rsid w:val="0098585C"/>
    <w:rsid w:val="0099606F"/>
    <w:rsid w:val="00996773"/>
    <w:rsid w:val="00996C7B"/>
    <w:rsid w:val="009A0813"/>
    <w:rsid w:val="009A41AC"/>
    <w:rsid w:val="009B5335"/>
    <w:rsid w:val="009C06B3"/>
    <w:rsid w:val="009C19FB"/>
    <w:rsid w:val="009C28F0"/>
    <w:rsid w:val="009C5306"/>
    <w:rsid w:val="009D6C45"/>
    <w:rsid w:val="009E0A19"/>
    <w:rsid w:val="009F29ED"/>
    <w:rsid w:val="009F49E4"/>
    <w:rsid w:val="00A16692"/>
    <w:rsid w:val="00A17D46"/>
    <w:rsid w:val="00A3190C"/>
    <w:rsid w:val="00A367A6"/>
    <w:rsid w:val="00A471BA"/>
    <w:rsid w:val="00A51BBE"/>
    <w:rsid w:val="00A6013B"/>
    <w:rsid w:val="00A64837"/>
    <w:rsid w:val="00A64E43"/>
    <w:rsid w:val="00A72287"/>
    <w:rsid w:val="00A75A4E"/>
    <w:rsid w:val="00A7716A"/>
    <w:rsid w:val="00A77847"/>
    <w:rsid w:val="00A81344"/>
    <w:rsid w:val="00A81646"/>
    <w:rsid w:val="00A830D2"/>
    <w:rsid w:val="00A863FB"/>
    <w:rsid w:val="00AA1A73"/>
    <w:rsid w:val="00AC4D9C"/>
    <w:rsid w:val="00AC6179"/>
    <w:rsid w:val="00AC65D5"/>
    <w:rsid w:val="00AD3AA6"/>
    <w:rsid w:val="00AE4D05"/>
    <w:rsid w:val="00AE5E6D"/>
    <w:rsid w:val="00AF48B3"/>
    <w:rsid w:val="00B065B3"/>
    <w:rsid w:val="00B07AEA"/>
    <w:rsid w:val="00B10F0D"/>
    <w:rsid w:val="00B20961"/>
    <w:rsid w:val="00B36EFD"/>
    <w:rsid w:val="00B37AB1"/>
    <w:rsid w:val="00B410B8"/>
    <w:rsid w:val="00B532C6"/>
    <w:rsid w:val="00B60EAB"/>
    <w:rsid w:val="00B63D77"/>
    <w:rsid w:val="00B661BF"/>
    <w:rsid w:val="00B67DEE"/>
    <w:rsid w:val="00B81778"/>
    <w:rsid w:val="00B9144E"/>
    <w:rsid w:val="00B954A0"/>
    <w:rsid w:val="00BA15D4"/>
    <w:rsid w:val="00BA7C1A"/>
    <w:rsid w:val="00BB47C7"/>
    <w:rsid w:val="00BB480E"/>
    <w:rsid w:val="00BB5DD2"/>
    <w:rsid w:val="00BB7C56"/>
    <w:rsid w:val="00BC2557"/>
    <w:rsid w:val="00BC6166"/>
    <w:rsid w:val="00BC7CC5"/>
    <w:rsid w:val="00BD0B9C"/>
    <w:rsid w:val="00BD1C5B"/>
    <w:rsid w:val="00BD4B72"/>
    <w:rsid w:val="00BD57A9"/>
    <w:rsid w:val="00BD5F61"/>
    <w:rsid w:val="00BD746B"/>
    <w:rsid w:val="00BE0459"/>
    <w:rsid w:val="00BE0CA1"/>
    <w:rsid w:val="00BE3668"/>
    <w:rsid w:val="00BE42EB"/>
    <w:rsid w:val="00BF069E"/>
    <w:rsid w:val="00BF5AF6"/>
    <w:rsid w:val="00BF6BEF"/>
    <w:rsid w:val="00BF6CC3"/>
    <w:rsid w:val="00BF6EA9"/>
    <w:rsid w:val="00C020D9"/>
    <w:rsid w:val="00C249CB"/>
    <w:rsid w:val="00C30AA0"/>
    <w:rsid w:val="00C3404F"/>
    <w:rsid w:val="00C37D21"/>
    <w:rsid w:val="00C45507"/>
    <w:rsid w:val="00C45520"/>
    <w:rsid w:val="00C52D3B"/>
    <w:rsid w:val="00C62DFD"/>
    <w:rsid w:val="00C64F4F"/>
    <w:rsid w:val="00C65F5B"/>
    <w:rsid w:val="00C66717"/>
    <w:rsid w:val="00C7122D"/>
    <w:rsid w:val="00C74E57"/>
    <w:rsid w:val="00C861B4"/>
    <w:rsid w:val="00C9038E"/>
    <w:rsid w:val="00C91D7A"/>
    <w:rsid w:val="00C96FCA"/>
    <w:rsid w:val="00CA1DE3"/>
    <w:rsid w:val="00CA39C3"/>
    <w:rsid w:val="00CB3696"/>
    <w:rsid w:val="00CB59ED"/>
    <w:rsid w:val="00CB78D4"/>
    <w:rsid w:val="00D05863"/>
    <w:rsid w:val="00D07BF0"/>
    <w:rsid w:val="00D12E92"/>
    <w:rsid w:val="00D171E8"/>
    <w:rsid w:val="00D2318D"/>
    <w:rsid w:val="00D305EF"/>
    <w:rsid w:val="00D32918"/>
    <w:rsid w:val="00D33670"/>
    <w:rsid w:val="00D43B1F"/>
    <w:rsid w:val="00D45F34"/>
    <w:rsid w:val="00D57825"/>
    <w:rsid w:val="00D76C7B"/>
    <w:rsid w:val="00D864DE"/>
    <w:rsid w:val="00D8665E"/>
    <w:rsid w:val="00D8744F"/>
    <w:rsid w:val="00D90BC5"/>
    <w:rsid w:val="00D964D4"/>
    <w:rsid w:val="00DA05BE"/>
    <w:rsid w:val="00DA5D77"/>
    <w:rsid w:val="00DA77F1"/>
    <w:rsid w:val="00DB111D"/>
    <w:rsid w:val="00DB1A1B"/>
    <w:rsid w:val="00DC17E7"/>
    <w:rsid w:val="00DC4234"/>
    <w:rsid w:val="00DD071D"/>
    <w:rsid w:val="00DD4DB8"/>
    <w:rsid w:val="00DE244E"/>
    <w:rsid w:val="00DE56B6"/>
    <w:rsid w:val="00DF20E9"/>
    <w:rsid w:val="00E16B7F"/>
    <w:rsid w:val="00E20716"/>
    <w:rsid w:val="00E2324C"/>
    <w:rsid w:val="00E34F77"/>
    <w:rsid w:val="00E4174E"/>
    <w:rsid w:val="00E534C9"/>
    <w:rsid w:val="00E551DC"/>
    <w:rsid w:val="00E62313"/>
    <w:rsid w:val="00E65AA5"/>
    <w:rsid w:val="00E75303"/>
    <w:rsid w:val="00E86BDA"/>
    <w:rsid w:val="00E91883"/>
    <w:rsid w:val="00E93EB2"/>
    <w:rsid w:val="00EA06A7"/>
    <w:rsid w:val="00EC51B6"/>
    <w:rsid w:val="00EC688E"/>
    <w:rsid w:val="00ED2516"/>
    <w:rsid w:val="00EE32A3"/>
    <w:rsid w:val="00EE4A86"/>
    <w:rsid w:val="00EF0CED"/>
    <w:rsid w:val="00EF2047"/>
    <w:rsid w:val="00EF4BD5"/>
    <w:rsid w:val="00EF6D55"/>
    <w:rsid w:val="00EF7207"/>
    <w:rsid w:val="00F056E3"/>
    <w:rsid w:val="00F102A2"/>
    <w:rsid w:val="00F17BA9"/>
    <w:rsid w:val="00F24F98"/>
    <w:rsid w:val="00F27639"/>
    <w:rsid w:val="00F31A0C"/>
    <w:rsid w:val="00F357E9"/>
    <w:rsid w:val="00F45A47"/>
    <w:rsid w:val="00F46027"/>
    <w:rsid w:val="00F511EB"/>
    <w:rsid w:val="00F57BE1"/>
    <w:rsid w:val="00F61D92"/>
    <w:rsid w:val="00F6730A"/>
    <w:rsid w:val="00F7257A"/>
    <w:rsid w:val="00F75B13"/>
    <w:rsid w:val="00F9671E"/>
    <w:rsid w:val="00FA0272"/>
    <w:rsid w:val="00FA1100"/>
    <w:rsid w:val="00FB0194"/>
    <w:rsid w:val="00FB2254"/>
    <w:rsid w:val="00FB3B47"/>
    <w:rsid w:val="00FB4B87"/>
    <w:rsid w:val="00FC2CA7"/>
    <w:rsid w:val="00FC3FC8"/>
    <w:rsid w:val="00FC4822"/>
    <w:rsid w:val="00FD5A0B"/>
    <w:rsid w:val="00FE4B14"/>
    <w:rsid w:val="00FE65BF"/>
    <w:rsid w:val="00FF041E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6DD5979"/>
  <w15:docId w15:val="{AC9A7BA5-67BD-43EF-84BD-BA4F8D0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A75A4E"/>
    <w:pPr>
      <w:keepNext/>
      <w:numPr>
        <w:numId w:val="7"/>
      </w:numPr>
      <w:spacing w:before="30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7F21D1"/>
    <w:pPr>
      <w:numPr>
        <w:ilvl w:val="1"/>
        <w:numId w:val="7"/>
      </w:numPr>
      <w:spacing w:before="120" w:after="60" w:line="276" w:lineRule="auto"/>
      <w:jc w:val="both"/>
      <w:outlineLvl w:val="1"/>
    </w:pPr>
    <w:rPr>
      <w:rFonts w:ascii="Calibri" w:hAnsi="Calibri" w:cs="Calibri"/>
      <w:sz w:val="21"/>
      <w:szCs w:val="21"/>
    </w:rPr>
  </w:style>
  <w:style w:type="paragraph" w:styleId="Nadpis3">
    <w:name w:val="heading 3"/>
    <w:basedOn w:val="Normln"/>
    <w:next w:val="Normln"/>
    <w:link w:val="Nadpis3Char"/>
    <w:qFormat/>
    <w:rsid w:val="00F61D92"/>
    <w:pPr>
      <w:numPr>
        <w:ilvl w:val="2"/>
        <w:numId w:val="7"/>
      </w:num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Theme="minorHAnsi" w:hAnsiTheme="minorHAnsi" w:cstheme="minorHAnsi"/>
      <w:i/>
      <w:sz w:val="20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5E4EAF"/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5E4EAF"/>
    <w:pPr>
      <w:spacing w:after="160" w:line="256" w:lineRule="auto"/>
      <w:ind w:left="720"/>
      <w:contextualSpacing/>
    </w:pPr>
    <w:rPr>
      <w:sz w:val="20"/>
      <w:szCs w:val="20"/>
    </w:rPr>
  </w:style>
  <w:style w:type="paragraph" w:styleId="Revize">
    <w:name w:val="Revision"/>
    <w:hidden/>
    <w:uiPriority w:val="99"/>
    <w:semiHidden/>
    <w:rsid w:val="006465E8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45587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5875"/>
  </w:style>
  <w:style w:type="character" w:styleId="Znakapoznpodarou">
    <w:name w:val="footnote reference"/>
    <w:basedOn w:val="Standardnpsmoodstavce"/>
    <w:rsid w:val="00455875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93565A"/>
    <w:rPr>
      <w:rFonts w:ascii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rsid w:val="0093565A"/>
    <w:rPr>
      <w:rFonts w:ascii="Calibri" w:hAnsi="Calibri" w:cs="Calibri"/>
      <w:sz w:val="21"/>
      <w:szCs w:val="21"/>
    </w:rPr>
  </w:style>
  <w:style w:type="paragraph" w:styleId="Bezmezer">
    <w:name w:val="No Spacing"/>
    <w:aliases w:val="Zvýrazněný bez mezer"/>
    <w:uiPriority w:val="1"/>
    <w:qFormat/>
    <w:rsid w:val="000C7DF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0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8B250-1143-4E41-A001-F4E9803CB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167</TotalTime>
  <Pages>6</Pages>
  <Words>1877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12609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Daniela Rychtová</dc:creator>
  <cp:lastModifiedBy>Jan Kronďák</cp:lastModifiedBy>
  <cp:revision>20</cp:revision>
  <cp:lastPrinted>2021-09-06T08:23:00Z</cp:lastPrinted>
  <dcterms:created xsi:type="dcterms:W3CDTF">2020-07-17T06:20:00Z</dcterms:created>
  <dcterms:modified xsi:type="dcterms:W3CDTF">2021-09-14T06:24:00Z</dcterms:modified>
</cp:coreProperties>
</file>